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XSpec="right" w:tblpY="466"/>
        <w:tblW w:w="4859" w:type="dxa"/>
        <w:tblLayout w:type="fixed"/>
        <w:tblCellMar>
          <w:left w:w="70" w:type="dxa"/>
          <w:right w:w="70" w:type="dxa"/>
        </w:tblCellMar>
        <w:tblLook w:val="0000" w:firstRow="0" w:lastRow="0" w:firstColumn="0" w:lastColumn="0" w:noHBand="0" w:noVBand="0"/>
      </w:tblPr>
      <w:tblGrid>
        <w:gridCol w:w="809"/>
        <w:gridCol w:w="810"/>
        <w:gridCol w:w="810"/>
        <w:gridCol w:w="810"/>
        <w:gridCol w:w="810"/>
        <w:gridCol w:w="810"/>
      </w:tblGrid>
      <w:tr w:rsidR="00D920C3" w:rsidRPr="00C53D2B" w14:paraId="3795BBFE" w14:textId="77777777" w:rsidTr="00A27492">
        <w:trPr>
          <w:cantSplit/>
          <w:trHeight w:val="320"/>
        </w:trPr>
        <w:tc>
          <w:tcPr>
            <w:tcW w:w="809" w:type="dxa"/>
            <w:tcBorders>
              <w:top w:val="single" w:sz="4" w:space="0" w:color="000000"/>
              <w:left w:val="single" w:sz="4" w:space="0" w:color="000000"/>
              <w:right w:val="single" w:sz="4" w:space="0" w:color="000000"/>
            </w:tcBorders>
          </w:tcPr>
          <w:p w14:paraId="2AB77B14" w14:textId="77777777" w:rsidR="00D920C3" w:rsidRPr="008667C9" w:rsidRDefault="00D920C3" w:rsidP="002A26A6">
            <w:pPr>
              <w:overflowPunct w:val="0"/>
              <w:autoSpaceDE w:val="0"/>
              <w:autoSpaceDN w:val="0"/>
              <w:adjustRightInd w:val="0"/>
              <w:snapToGrid w:val="0"/>
              <w:spacing w:before="0"/>
              <w:textAlignment w:val="baseline"/>
              <w:rPr>
                <w:rFonts w:ascii="Marianne" w:hAnsi="Marianne" w:cs="Calibri Light"/>
                <w:b/>
                <w:sz w:val="18"/>
                <w:szCs w:val="18"/>
              </w:rPr>
            </w:pPr>
          </w:p>
        </w:tc>
        <w:tc>
          <w:tcPr>
            <w:tcW w:w="810" w:type="dxa"/>
            <w:tcBorders>
              <w:top w:val="single" w:sz="4" w:space="0" w:color="000000"/>
              <w:left w:val="single" w:sz="4" w:space="0" w:color="000000"/>
              <w:right w:val="single" w:sz="4" w:space="0" w:color="000000"/>
            </w:tcBorders>
            <w:vAlign w:val="center"/>
          </w:tcPr>
          <w:p w14:paraId="5BF978E5" w14:textId="77777777" w:rsidR="00D920C3" w:rsidRPr="008667C9" w:rsidRDefault="00D920C3" w:rsidP="002A26A6">
            <w:pPr>
              <w:overflowPunct w:val="0"/>
              <w:autoSpaceDE w:val="0"/>
              <w:autoSpaceDN w:val="0"/>
              <w:adjustRightInd w:val="0"/>
              <w:snapToGrid w:val="0"/>
              <w:spacing w:before="0"/>
              <w:textAlignment w:val="baseline"/>
              <w:rPr>
                <w:rFonts w:ascii="Marianne" w:hAnsi="Marianne" w:cs="Calibri Light"/>
                <w:b/>
                <w:sz w:val="18"/>
                <w:szCs w:val="18"/>
              </w:rPr>
            </w:pPr>
          </w:p>
        </w:tc>
        <w:tc>
          <w:tcPr>
            <w:tcW w:w="810" w:type="dxa"/>
            <w:tcBorders>
              <w:top w:val="single" w:sz="4" w:space="0" w:color="000000"/>
              <w:left w:val="single" w:sz="4" w:space="0" w:color="000000"/>
              <w:right w:val="single" w:sz="4" w:space="0" w:color="000000"/>
            </w:tcBorders>
          </w:tcPr>
          <w:p w14:paraId="0C9FBFBD" w14:textId="77777777" w:rsidR="00D920C3" w:rsidRPr="008667C9" w:rsidRDefault="00D920C3" w:rsidP="002A26A6">
            <w:pPr>
              <w:overflowPunct w:val="0"/>
              <w:autoSpaceDE w:val="0"/>
              <w:autoSpaceDN w:val="0"/>
              <w:adjustRightInd w:val="0"/>
              <w:snapToGrid w:val="0"/>
              <w:spacing w:before="0"/>
              <w:textAlignment w:val="baseline"/>
              <w:rPr>
                <w:rFonts w:ascii="Marianne" w:hAnsi="Marianne" w:cs="Calibri Light"/>
                <w:b/>
                <w:sz w:val="18"/>
                <w:szCs w:val="18"/>
              </w:rPr>
            </w:pPr>
          </w:p>
        </w:tc>
        <w:tc>
          <w:tcPr>
            <w:tcW w:w="810" w:type="dxa"/>
            <w:tcBorders>
              <w:top w:val="single" w:sz="4" w:space="0" w:color="000000"/>
              <w:left w:val="single" w:sz="4" w:space="0" w:color="000000"/>
              <w:right w:val="single" w:sz="4" w:space="0" w:color="000000"/>
            </w:tcBorders>
          </w:tcPr>
          <w:p w14:paraId="678B6144" w14:textId="77777777" w:rsidR="00D920C3" w:rsidRPr="008667C9" w:rsidRDefault="00D920C3" w:rsidP="002A26A6">
            <w:pPr>
              <w:overflowPunct w:val="0"/>
              <w:autoSpaceDE w:val="0"/>
              <w:autoSpaceDN w:val="0"/>
              <w:adjustRightInd w:val="0"/>
              <w:snapToGrid w:val="0"/>
              <w:spacing w:before="0"/>
              <w:textAlignment w:val="baseline"/>
              <w:rPr>
                <w:rFonts w:ascii="Marianne" w:hAnsi="Marianne" w:cs="Calibri Light"/>
                <w:b/>
                <w:sz w:val="18"/>
                <w:szCs w:val="18"/>
              </w:rPr>
            </w:pPr>
          </w:p>
        </w:tc>
        <w:tc>
          <w:tcPr>
            <w:tcW w:w="810" w:type="dxa"/>
            <w:tcBorders>
              <w:top w:val="single" w:sz="4" w:space="0" w:color="000000"/>
              <w:left w:val="single" w:sz="4" w:space="0" w:color="000000"/>
              <w:right w:val="single" w:sz="4" w:space="0" w:color="000000"/>
            </w:tcBorders>
            <w:vAlign w:val="center"/>
          </w:tcPr>
          <w:p w14:paraId="691F62F7" w14:textId="77777777" w:rsidR="00D920C3" w:rsidRPr="008667C9" w:rsidRDefault="00D920C3" w:rsidP="002A26A6">
            <w:pPr>
              <w:overflowPunct w:val="0"/>
              <w:autoSpaceDE w:val="0"/>
              <w:autoSpaceDN w:val="0"/>
              <w:adjustRightInd w:val="0"/>
              <w:snapToGrid w:val="0"/>
              <w:spacing w:before="0"/>
              <w:textAlignment w:val="baseline"/>
              <w:rPr>
                <w:rFonts w:ascii="Marianne" w:hAnsi="Marianne" w:cs="Calibri Light"/>
                <w:b/>
                <w:sz w:val="18"/>
                <w:szCs w:val="18"/>
              </w:rPr>
            </w:pPr>
          </w:p>
        </w:tc>
        <w:tc>
          <w:tcPr>
            <w:tcW w:w="810" w:type="dxa"/>
            <w:tcBorders>
              <w:top w:val="single" w:sz="4" w:space="0" w:color="000000"/>
              <w:left w:val="single" w:sz="4" w:space="0" w:color="000000"/>
              <w:right w:val="single" w:sz="4" w:space="0" w:color="000000"/>
            </w:tcBorders>
          </w:tcPr>
          <w:p w14:paraId="742481D5" w14:textId="77777777" w:rsidR="00D920C3" w:rsidRPr="008667C9" w:rsidRDefault="00D920C3" w:rsidP="002A26A6">
            <w:pPr>
              <w:overflowPunct w:val="0"/>
              <w:autoSpaceDE w:val="0"/>
              <w:autoSpaceDN w:val="0"/>
              <w:adjustRightInd w:val="0"/>
              <w:snapToGrid w:val="0"/>
              <w:spacing w:before="0"/>
              <w:ind w:right="72"/>
              <w:textAlignment w:val="baseline"/>
              <w:rPr>
                <w:rFonts w:ascii="Marianne" w:hAnsi="Marianne" w:cs="Calibri Light"/>
                <w:b/>
                <w:sz w:val="18"/>
                <w:szCs w:val="18"/>
              </w:rPr>
            </w:pPr>
          </w:p>
        </w:tc>
      </w:tr>
      <w:tr w:rsidR="00D920C3" w:rsidRPr="00C53D2B" w14:paraId="026AE1B5" w14:textId="77777777" w:rsidTr="00A27492">
        <w:trPr>
          <w:cantSplit/>
          <w:trHeight w:val="320"/>
        </w:trPr>
        <w:tc>
          <w:tcPr>
            <w:tcW w:w="809" w:type="dxa"/>
            <w:tcBorders>
              <w:left w:val="single" w:sz="4" w:space="0" w:color="000000"/>
              <w:bottom w:val="single" w:sz="4" w:space="0" w:color="000000"/>
              <w:right w:val="single" w:sz="4" w:space="0" w:color="000000"/>
            </w:tcBorders>
          </w:tcPr>
          <w:p w14:paraId="0659E39B" w14:textId="77777777" w:rsidR="00D920C3" w:rsidRPr="008667C9" w:rsidRDefault="00D920C3" w:rsidP="002A26A6">
            <w:pPr>
              <w:overflowPunct w:val="0"/>
              <w:autoSpaceDE w:val="0"/>
              <w:autoSpaceDN w:val="0"/>
              <w:adjustRightInd w:val="0"/>
              <w:snapToGrid w:val="0"/>
              <w:spacing w:before="0"/>
              <w:textAlignment w:val="baseline"/>
              <w:rPr>
                <w:rFonts w:ascii="Marianne" w:hAnsi="Marianne" w:cs="Calibri Light"/>
                <w:b/>
                <w:sz w:val="18"/>
                <w:szCs w:val="18"/>
              </w:rPr>
            </w:pPr>
          </w:p>
        </w:tc>
        <w:tc>
          <w:tcPr>
            <w:tcW w:w="810" w:type="dxa"/>
            <w:tcBorders>
              <w:left w:val="single" w:sz="4" w:space="0" w:color="000000"/>
              <w:bottom w:val="single" w:sz="4" w:space="0" w:color="000000"/>
            </w:tcBorders>
            <w:vAlign w:val="center"/>
          </w:tcPr>
          <w:p w14:paraId="417D6D1A" w14:textId="77777777" w:rsidR="00D920C3" w:rsidRPr="008667C9" w:rsidRDefault="00D920C3" w:rsidP="002A26A6">
            <w:pPr>
              <w:overflowPunct w:val="0"/>
              <w:autoSpaceDE w:val="0"/>
              <w:autoSpaceDN w:val="0"/>
              <w:adjustRightInd w:val="0"/>
              <w:snapToGrid w:val="0"/>
              <w:spacing w:before="0"/>
              <w:textAlignment w:val="baseline"/>
              <w:rPr>
                <w:rFonts w:ascii="Marianne" w:hAnsi="Marianne" w:cs="Calibri Light"/>
                <w:b/>
                <w:sz w:val="18"/>
                <w:szCs w:val="18"/>
              </w:rPr>
            </w:pPr>
          </w:p>
        </w:tc>
        <w:tc>
          <w:tcPr>
            <w:tcW w:w="810" w:type="dxa"/>
            <w:tcBorders>
              <w:left w:val="single" w:sz="4" w:space="0" w:color="000000"/>
              <w:bottom w:val="single" w:sz="4" w:space="0" w:color="000000"/>
              <w:right w:val="single" w:sz="4" w:space="0" w:color="000000"/>
            </w:tcBorders>
          </w:tcPr>
          <w:p w14:paraId="03CF5657" w14:textId="77777777" w:rsidR="00D920C3" w:rsidRPr="008667C9" w:rsidRDefault="00D920C3" w:rsidP="002A26A6">
            <w:pPr>
              <w:overflowPunct w:val="0"/>
              <w:autoSpaceDE w:val="0"/>
              <w:autoSpaceDN w:val="0"/>
              <w:adjustRightInd w:val="0"/>
              <w:snapToGrid w:val="0"/>
              <w:spacing w:before="0"/>
              <w:textAlignment w:val="baseline"/>
              <w:rPr>
                <w:rFonts w:ascii="Marianne" w:hAnsi="Marianne" w:cs="Calibri Light"/>
                <w:b/>
                <w:sz w:val="18"/>
                <w:szCs w:val="18"/>
              </w:rPr>
            </w:pPr>
          </w:p>
        </w:tc>
        <w:tc>
          <w:tcPr>
            <w:tcW w:w="810" w:type="dxa"/>
            <w:tcBorders>
              <w:left w:val="single" w:sz="4" w:space="0" w:color="000000"/>
              <w:bottom w:val="single" w:sz="4" w:space="0" w:color="000000"/>
              <w:right w:val="single" w:sz="4" w:space="0" w:color="000000"/>
            </w:tcBorders>
          </w:tcPr>
          <w:p w14:paraId="442FFD8E" w14:textId="77777777" w:rsidR="00D920C3" w:rsidRPr="008667C9" w:rsidRDefault="00D920C3" w:rsidP="002A26A6">
            <w:pPr>
              <w:overflowPunct w:val="0"/>
              <w:autoSpaceDE w:val="0"/>
              <w:autoSpaceDN w:val="0"/>
              <w:adjustRightInd w:val="0"/>
              <w:snapToGrid w:val="0"/>
              <w:spacing w:before="0"/>
              <w:textAlignment w:val="baseline"/>
              <w:rPr>
                <w:rFonts w:ascii="Marianne" w:hAnsi="Marianne" w:cs="Calibri Light"/>
                <w:b/>
                <w:sz w:val="18"/>
                <w:szCs w:val="18"/>
              </w:rPr>
            </w:pPr>
          </w:p>
        </w:tc>
        <w:tc>
          <w:tcPr>
            <w:tcW w:w="810" w:type="dxa"/>
            <w:tcBorders>
              <w:left w:val="single" w:sz="4" w:space="0" w:color="000000"/>
              <w:bottom w:val="single" w:sz="4" w:space="0" w:color="000000"/>
            </w:tcBorders>
            <w:vAlign w:val="center"/>
          </w:tcPr>
          <w:p w14:paraId="001F020A" w14:textId="77777777" w:rsidR="00D920C3" w:rsidRPr="008667C9" w:rsidRDefault="00D920C3" w:rsidP="002A26A6">
            <w:pPr>
              <w:overflowPunct w:val="0"/>
              <w:autoSpaceDE w:val="0"/>
              <w:autoSpaceDN w:val="0"/>
              <w:adjustRightInd w:val="0"/>
              <w:snapToGrid w:val="0"/>
              <w:spacing w:before="0"/>
              <w:textAlignment w:val="baseline"/>
              <w:rPr>
                <w:rFonts w:ascii="Marianne" w:hAnsi="Marianne" w:cs="Calibri Light"/>
                <w:b/>
                <w:sz w:val="18"/>
                <w:szCs w:val="18"/>
              </w:rPr>
            </w:pPr>
          </w:p>
        </w:tc>
        <w:tc>
          <w:tcPr>
            <w:tcW w:w="810" w:type="dxa"/>
            <w:tcBorders>
              <w:left w:val="single" w:sz="4" w:space="0" w:color="000000"/>
              <w:bottom w:val="single" w:sz="4" w:space="0" w:color="000000"/>
              <w:right w:val="single" w:sz="4" w:space="0" w:color="000000"/>
            </w:tcBorders>
          </w:tcPr>
          <w:p w14:paraId="409DD7C1" w14:textId="77777777" w:rsidR="00D920C3" w:rsidRPr="008667C9" w:rsidRDefault="00D920C3" w:rsidP="002A26A6">
            <w:pPr>
              <w:overflowPunct w:val="0"/>
              <w:autoSpaceDE w:val="0"/>
              <w:autoSpaceDN w:val="0"/>
              <w:adjustRightInd w:val="0"/>
              <w:snapToGrid w:val="0"/>
              <w:spacing w:before="0"/>
              <w:textAlignment w:val="baseline"/>
              <w:rPr>
                <w:rFonts w:ascii="Marianne" w:hAnsi="Marianne" w:cs="Calibri Light"/>
                <w:b/>
                <w:sz w:val="18"/>
                <w:szCs w:val="18"/>
              </w:rPr>
            </w:pPr>
          </w:p>
        </w:tc>
      </w:tr>
    </w:tbl>
    <w:p w14:paraId="59618F67" w14:textId="77777777" w:rsidR="00701017" w:rsidRPr="008667C9" w:rsidRDefault="00701017" w:rsidP="00701017">
      <w:pPr>
        <w:rPr>
          <w:rFonts w:ascii="Marianne" w:hAnsi="Marianne" w:cs="Calibri Light"/>
        </w:rPr>
      </w:pPr>
      <w:r w:rsidRPr="008667C9">
        <w:rPr>
          <w:rFonts w:ascii="Marianne" w:hAnsi="Marianne" w:cs="Calibri Light"/>
          <w:noProof/>
        </w:rPr>
        <w:drawing>
          <wp:anchor distT="0" distB="0" distL="114300" distR="114300" simplePos="0" relativeHeight="251659264" behindDoc="0" locked="0" layoutInCell="1" allowOverlap="1" wp14:anchorId="6772D626" wp14:editId="3B8E5C60">
            <wp:simplePos x="0" y="0"/>
            <wp:positionH relativeFrom="margin">
              <wp:align>center</wp:align>
            </wp:positionH>
            <wp:positionV relativeFrom="paragraph">
              <wp:posOffset>168275</wp:posOffset>
            </wp:positionV>
            <wp:extent cx="6338570" cy="899795"/>
            <wp:effectExtent l="0" t="0" r="508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38570" cy="899795"/>
                    </a:xfrm>
                    <a:prstGeom prst="rect">
                      <a:avLst/>
                    </a:prstGeom>
                  </pic:spPr>
                </pic:pic>
              </a:graphicData>
            </a:graphic>
            <wp14:sizeRelH relativeFrom="page">
              <wp14:pctWidth>0</wp14:pctWidth>
            </wp14:sizeRelH>
            <wp14:sizeRelV relativeFrom="page">
              <wp14:pctHeight>0</wp14:pctHeight>
            </wp14:sizeRelV>
          </wp:anchor>
        </w:drawing>
      </w:r>
    </w:p>
    <w:tbl>
      <w:tblPr>
        <w:tblpPr w:leftFromText="141" w:rightFromText="141" w:vertAnchor="text" w:horzAnchor="margin" w:tblpXSpec="right" w:tblpY="-68"/>
        <w:tblW w:w="0" w:type="auto"/>
        <w:tblLayout w:type="fixed"/>
        <w:tblCellMar>
          <w:left w:w="70" w:type="dxa"/>
          <w:right w:w="70" w:type="dxa"/>
        </w:tblCellMar>
        <w:tblLook w:val="0000" w:firstRow="0" w:lastRow="0" w:firstColumn="0" w:lastColumn="0" w:noHBand="0" w:noVBand="0"/>
      </w:tblPr>
      <w:tblGrid>
        <w:gridCol w:w="567"/>
        <w:gridCol w:w="567"/>
        <w:gridCol w:w="567"/>
        <w:gridCol w:w="567"/>
        <w:gridCol w:w="567"/>
        <w:gridCol w:w="567"/>
        <w:gridCol w:w="567"/>
        <w:gridCol w:w="567"/>
        <w:gridCol w:w="567"/>
      </w:tblGrid>
      <w:tr w:rsidR="00701017" w:rsidRPr="00C53D2B" w14:paraId="070EC384" w14:textId="77777777" w:rsidTr="00BA7056">
        <w:tc>
          <w:tcPr>
            <w:tcW w:w="567" w:type="dxa"/>
            <w:tcBorders>
              <w:top w:val="single" w:sz="12" w:space="0" w:color="auto"/>
              <w:left w:val="single" w:sz="12" w:space="0" w:color="auto"/>
              <w:bottom w:val="nil"/>
              <w:right w:val="nil"/>
            </w:tcBorders>
          </w:tcPr>
          <w:p w14:paraId="0EC75A89" w14:textId="77777777" w:rsidR="00701017" w:rsidRPr="008667C9" w:rsidRDefault="00701017" w:rsidP="00BA7056">
            <w:pPr>
              <w:pStyle w:val="Normalbis"/>
              <w:rPr>
                <w:rFonts w:ascii="Marianne" w:hAnsi="Marianne" w:cs="Calibri Light"/>
              </w:rPr>
            </w:pPr>
          </w:p>
        </w:tc>
        <w:tc>
          <w:tcPr>
            <w:tcW w:w="567" w:type="dxa"/>
            <w:tcBorders>
              <w:top w:val="single" w:sz="12" w:space="0" w:color="auto"/>
              <w:left w:val="nil"/>
              <w:bottom w:val="nil"/>
              <w:right w:val="single" w:sz="6" w:space="0" w:color="auto"/>
            </w:tcBorders>
          </w:tcPr>
          <w:p w14:paraId="10E8E468" w14:textId="77777777" w:rsidR="00701017" w:rsidRPr="008667C9" w:rsidRDefault="00701017" w:rsidP="00BA7056">
            <w:pPr>
              <w:pStyle w:val="Normalbis"/>
              <w:rPr>
                <w:rFonts w:ascii="Marianne" w:hAnsi="Marianne" w:cs="Calibri Light"/>
              </w:rPr>
            </w:pPr>
          </w:p>
        </w:tc>
        <w:tc>
          <w:tcPr>
            <w:tcW w:w="567" w:type="dxa"/>
            <w:tcBorders>
              <w:top w:val="single" w:sz="12" w:space="0" w:color="auto"/>
              <w:left w:val="nil"/>
              <w:bottom w:val="nil"/>
              <w:right w:val="nil"/>
            </w:tcBorders>
          </w:tcPr>
          <w:p w14:paraId="518F2AD1" w14:textId="77777777" w:rsidR="00701017" w:rsidRPr="008667C9" w:rsidRDefault="00701017" w:rsidP="00BA7056">
            <w:pPr>
              <w:pStyle w:val="Normalbis"/>
              <w:rPr>
                <w:rFonts w:ascii="Marianne" w:hAnsi="Marianne" w:cs="Calibri Light"/>
              </w:rPr>
            </w:pPr>
          </w:p>
        </w:tc>
        <w:tc>
          <w:tcPr>
            <w:tcW w:w="567" w:type="dxa"/>
            <w:tcBorders>
              <w:top w:val="single" w:sz="12" w:space="0" w:color="auto"/>
              <w:left w:val="nil"/>
              <w:bottom w:val="nil"/>
              <w:right w:val="nil"/>
            </w:tcBorders>
          </w:tcPr>
          <w:p w14:paraId="7C6A873D" w14:textId="77777777" w:rsidR="00701017" w:rsidRPr="008667C9" w:rsidRDefault="00701017" w:rsidP="00BA7056">
            <w:pPr>
              <w:pStyle w:val="Normalbis"/>
              <w:rPr>
                <w:rFonts w:ascii="Marianne" w:hAnsi="Marianne" w:cs="Calibri Light"/>
              </w:rPr>
            </w:pPr>
          </w:p>
        </w:tc>
        <w:tc>
          <w:tcPr>
            <w:tcW w:w="567" w:type="dxa"/>
            <w:tcBorders>
              <w:top w:val="single" w:sz="12" w:space="0" w:color="auto"/>
              <w:left w:val="nil"/>
              <w:bottom w:val="nil"/>
              <w:right w:val="nil"/>
            </w:tcBorders>
          </w:tcPr>
          <w:p w14:paraId="1DD31DE8" w14:textId="77777777" w:rsidR="00701017" w:rsidRPr="008667C9" w:rsidRDefault="00701017" w:rsidP="00BA7056">
            <w:pPr>
              <w:pStyle w:val="Normalbis"/>
              <w:rPr>
                <w:rFonts w:ascii="Marianne" w:hAnsi="Marianne" w:cs="Calibri Light"/>
              </w:rPr>
            </w:pPr>
          </w:p>
        </w:tc>
        <w:tc>
          <w:tcPr>
            <w:tcW w:w="567" w:type="dxa"/>
            <w:tcBorders>
              <w:top w:val="single" w:sz="12" w:space="0" w:color="auto"/>
              <w:left w:val="nil"/>
              <w:bottom w:val="nil"/>
              <w:right w:val="nil"/>
            </w:tcBorders>
          </w:tcPr>
          <w:p w14:paraId="472F12BD" w14:textId="77777777" w:rsidR="00701017" w:rsidRPr="008667C9" w:rsidRDefault="00701017" w:rsidP="00BA7056">
            <w:pPr>
              <w:pStyle w:val="Normalbis"/>
              <w:rPr>
                <w:rFonts w:ascii="Marianne" w:hAnsi="Marianne" w:cs="Calibri Light"/>
              </w:rPr>
            </w:pPr>
          </w:p>
        </w:tc>
        <w:tc>
          <w:tcPr>
            <w:tcW w:w="567" w:type="dxa"/>
            <w:tcBorders>
              <w:top w:val="single" w:sz="12" w:space="0" w:color="auto"/>
              <w:left w:val="nil"/>
              <w:bottom w:val="nil"/>
              <w:right w:val="nil"/>
            </w:tcBorders>
          </w:tcPr>
          <w:p w14:paraId="73EEC51B" w14:textId="77777777" w:rsidR="00701017" w:rsidRPr="008667C9" w:rsidRDefault="00701017" w:rsidP="00BA7056">
            <w:pPr>
              <w:pStyle w:val="Normalbis"/>
              <w:rPr>
                <w:rFonts w:ascii="Marianne" w:hAnsi="Marianne" w:cs="Calibri Light"/>
              </w:rPr>
            </w:pPr>
          </w:p>
        </w:tc>
        <w:tc>
          <w:tcPr>
            <w:tcW w:w="567" w:type="dxa"/>
            <w:tcBorders>
              <w:top w:val="single" w:sz="12" w:space="0" w:color="auto"/>
              <w:left w:val="nil"/>
              <w:bottom w:val="nil"/>
              <w:right w:val="nil"/>
            </w:tcBorders>
          </w:tcPr>
          <w:p w14:paraId="2A0CA4F4" w14:textId="77777777" w:rsidR="00701017" w:rsidRPr="008667C9" w:rsidRDefault="00701017" w:rsidP="00BA7056">
            <w:pPr>
              <w:pStyle w:val="Normalbis"/>
              <w:rPr>
                <w:rFonts w:ascii="Marianne" w:hAnsi="Marianne" w:cs="Calibri Light"/>
              </w:rPr>
            </w:pPr>
          </w:p>
        </w:tc>
        <w:tc>
          <w:tcPr>
            <w:tcW w:w="567" w:type="dxa"/>
            <w:tcBorders>
              <w:top w:val="single" w:sz="12" w:space="0" w:color="auto"/>
              <w:left w:val="nil"/>
              <w:bottom w:val="nil"/>
              <w:right w:val="single" w:sz="12" w:space="0" w:color="auto"/>
            </w:tcBorders>
          </w:tcPr>
          <w:p w14:paraId="42210021" w14:textId="77777777" w:rsidR="00701017" w:rsidRPr="008667C9" w:rsidRDefault="00701017" w:rsidP="00BA7056">
            <w:pPr>
              <w:pStyle w:val="Normalbis"/>
              <w:rPr>
                <w:rFonts w:ascii="Marianne" w:hAnsi="Marianne" w:cs="Calibri Light"/>
              </w:rPr>
            </w:pPr>
          </w:p>
        </w:tc>
      </w:tr>
      <w:tr w:rsidR="00701017" w:rsidRPr="00C53D2B" w14:paraId="5FCB891B" w14:textId="77777777" w:rsidTr="00BA7056">
        <w:tc>
          <w:tcPr>
            <w:tcW w:w="567" w:type="dxa"/>
            <w:tcBorders>
              <w:top w:val="nil"/>
              <w:left w:val="single" w:sz="12" w:space="0" w:color="auto"/>
              <w:bottom w:val="nil"/>
              <w:right w:val="single" w:sz="6" w:space="0" w:color="auto"/>
            </w:tcBorders>
          </w:tcPr>
          <w:p w14:paraId="5C6F440B" w14:textId="77777777" w:rsidR="00701017" w:rsidRPr="008667C9" w:rsidRDefault="00701017" w:rsidP="00BA7056">
            <w:pPr>
              <w:pStyle w:val="Normalbis"/>
              <w:rPr>
                <w:rFonts w:ascii="Marianne" w:hAnsi="Marianne" w:cs="Calibri Light"/>
              </w:rPr>
            </w:pPr>
          </w:p>
        </w:tc>
        <w:tc>
          <w:tcPr>
            <w:tcW w:w="567" w:type="dxa"/>
            <w:tcBorders>
              <w:top w:val="nil"/>
              <w:left w:val="nil"/>
              <w:bottom w:val="nil"/>
              <w:right w:val="single" w:sz="6" w:space="0" w:color="auto"/>
            </w:tcBorders>
          </w:tcPr>
          <w:p w14:paraId="33923077" w14:textId="77777777" w:rsidR="00701017" w:rsidRPr="008667C9" w:rsidRDefault="00701017" w:rsidP="00BA7056">
            <w:pPr>
              <w:pStyle w:val="Normalbis"/>
              <w:rPr>
                <w:rFonts w:ascii="Marianne" w:hAnsi="Marianne" w:cs="Calibri Light"/>
              </w:rPr>
            </w:pPr>
          </w:p>
        </w:tc>
        <w:tc>
          <w:tcPr>
            <w:tcW w:w="567" w:type="dxa"/>
            <w:tcBorders>
              <w:top w:val="nil"/>
              <w:left w:val="nil"/>
              <w:bottom w:val="nil"/>
              <w:right w:val="single" w:sz="6" w:space="0" w:color="auto"/>
            </w:tcBorders>
          </w:tcPr>
          <w:p w14:paraId="0A5A103D" w14:textId="77777777" w:rsidR="00701017" w:rsidRPr="008667C9" w:rsidRDefault="00701017" w:rsidP="00BA7056">
            <w:pPr>
              <w:pStyle w:val="Normalbis"/>
              <w:rPr>
                <w:rFonts w:ascii="Marianne" w:hAnsi="Marianne" w:cs="Calibri Light"/>
              </w:rPr>
            </w:pPr>
          </w:p>
        </w:tc>
        <w:tc>
          <w:tcPr>
            <w:tcW w:w="567" w:type="dxa"/>
            <w:tcBorders>
              <w:top w:val="nil"/>
              <w:left w:val="nil"/>
              <w:bottom w:val="nil"/>
              <w:right w:val="single" w:sz="6" w:space="0" w:color="auto"/>
            </w:tcBorders>
          </w:tcPr>
          <w:p w14:paraId="3C2DA0D1" w14:textId="77777777" w:rsidR="00701017" w:rsidRPr="008667C9" w:rsidRDefault="00701017" w:rsidP="00BA7056">
            <w:pPr>
              <w:pStyle w:val="Normalbis"/>
              <w:rPr>
                <w:rFonts w:ascii="Marianne" w:hAnsi="Marianne" w:cs="Calibri Light"/>
              </w:rPr>
            </w:pPr>
          </w:p>
        </w:tc>
        <w:tc>
          <w:tcPr>
            <w:tcW w:w="567" w:type="dxa"/>
            <w:tcBorders>
              <w:top w:val="nil"/>
              <w:left w:val="nil"/>
              <w:bottom w:val="nil"/>
              <w:right w:val="single" w:sz="6" w:space="0" w:color="auto"/>
            </w:tcBorders>
          </w:tcPr>
          <w:p w14:paraId="3D7F55A8" w14:textId="77777777" w:rsidR="00701017" w:rsidRPr="008667C9" w:rsidRDefault="00701017" w:rsidP="00BA7056">
            <w:pPr>
              <w:pStyle w:val="Normalbis"/>
              <w:rPr>
                <w:rFonts w:ascii="Marianne" w:hAnsi="Marianne" w:cs="Calibri Light"/>
              </w:rPr>
            </w:pPr>
          </w:p>
        </w:tc>
        <w:tc>
          <w:tcPr>
            <w:tcW w:w="567" w:type="dxa"/>
            <w:tcBorders>
              <w:top w:val="nil"/>
              <w:left w:val="nil"/>
              <w:bottom w:val="nil"/>
              <w:right w:val="single" w:sz="6" w:space="0" w:color="auto"/>
            </w:tcBorders>
          </w:tcPr>
          <w:p w14:paraId="5905DECE" w14:textId="77777777" w:rsidR="00701017" w:rsidRPr="008667C9" w:rsidRDefault="00701017" w:rsidP="00BA7056">
            <w:pPr>
              <w:pStyle w:val="Normalbis"/>
              <w:rPr>
                <w:rFonts w:ascii="Marianne" w:hAnsi="Marianne" w:cs="Calibri Light"/>
              </w:rPr>
            </w:pPr>
          </w:p>
        </w:tc>
        <w:tc>
          <w:tcPr>
            <w:tcW w:w="567" w:type="dxa"/>
            <w:tcBorders>
              <w:top w:val="nil"/>
              <w:left w:val="nil"/>
              <w:bottom w:val="nil"/>
              <w:right w:val="single" w:sz="6" w:space="0" w:color="auto"/>
            </w:tcBorders>
          </w:tcPr>
          <w:p w14:paraId="51415755" w14:textId="77777777" w:rsidR="00701017" w:rsidRPr="008667C9" w:rsidRDefault="00701017" w:rsidP="00BA7056">
            <w:pPr>
              <w:pStyle w:val="Normalbis"/>
              <w:rPr>
                <w:rFonts w:ascii="Marianne" w:hAnsi="Marianne" w:cs="Calibri Light"/>
              </w:rPr>
            </w:pPr>
          </w:p>
        </w:tc>
        <w:tc>
          <w:tcPr>
            <w:tcW w:w="567" w:type="dxa"/>
            <w:tcBorders>
              <w:top w:val="nil"/>
              <w:left w:val="nil"/>
              <w:bottom w:val="nil"/>
              <w:right w:val="single" w:sz="6" w:space="0" w:color="auto"/>
            </w:tcBorders>
          </w:tcPr>
          <w:p w14:paraId="52C03131" w14:textId="77777777" w:rsidR="00701017" w:rsidRPr="008667C9" w:rsidRDefault="00701017" w:rsidP="00BA7056">
            <w:pPr>
              <w:pStyle w:val="Normalbis"/>
              <w:rPr>
                <w:rFonts w:ascii="Marianne" w:hAnsi="Marianne" w:cs="Calibri Light"/>
              </w:rPr>
            </w:pPr>
          </w:p>
        </w:tc>
        <w:tc>
          <w:tcPr>
            <w:tcW w:w="567" w:type="dxa"/>
            <w:tcBorders>
              <w:top w:val="nil"/>
              <w:left w:val="nil"/>
              <w:bottom w:val="nil"/>
              <w:right w:val="single" w:sz="12" w:space="0" w:color="auto"/>
            </w:tcBorders>
          </w:tcPr>
          <w:p w14:paraId="322C126C" w14:textId="77777777" w:rsidR="00701017" w:rsidRPr="008667C9" w:rsidRDefault="00701017" w:rsidP="00BA7056">
            <w:pPr>
              <w:pStyle w:val="Normalbis"/>
              <w:rPr>
                <w:rFonts w:ascii="Marianne" w:hAnsi="Marianne" w:cs="Calibri Light"/>
              </w:rPr>
            </w:pPr>
          </w:p>
        </w:tc>
      </w:tr>
      <w:tr w:rsidR="00701017" w:rsidRPr="00C53D2B" w14:paraId="507E5E53" w14:textId="77777777" w:rsidTr="00BA7056">
        <w:tc>
          <w:tcPr>
            <w:tcW w:w="567" w:type="dxa"/>
            <w:tcBorders>
              <w:top w:val="nil"/>
              <w:left w:val="single" w:sz="12" w:space="0" w:color="auto"/>
              <w:bottom w:val="single" w:sz="12" w:space="0" w:color="auto"/>
              <w:right w:val="single" w:sz="6" w:space="0" w:color="auto"/>
            </w:tcBorders>
          </w:tcPr>
          <w:p w14:paraId="1E57C2C7" w14:textId="77777777" w:rsidR="00701017" w:rsidRPr="008667C9" w:rsidRDefault="00701017" w:rsidP="00BA7056">
            <w:pPr>
              <w:pStyle w:val="Normalbis"/>
              <w:rPr>
                <w:rFonts w:ascii="Marianne" w:hAnsi="Marianne" w:cs="Calibri Light"/>
              </w:rPr>
            </w:pPr>
          </w:p>
        </w:tc>
        <w:tc>
          <w:tcPr>
            <w:tcW w:w="567" w:type="dxa"/>
            <w:tcBorders>
              <w:top w:val="nil"/>
              <w:left w:val="nil"/>
              <w:bottom w:val="single" w:sz="12" w:space="0" w:color="auto"/>
              <w:right w:val="single" w:sz="6" w:space="0" w:color="auto"/>
            </w:tcBorders>
          </w:tcPr>
          <w:p w14:paraId="27D80A56" w14:textId="77777777" w:rsidR="00701017" w:rsidRPr="008667C9" w:rsidRDefault="00701017" w:rsidP="00BA7056">
            <w:pPr>
              <w:pStyle w:val="Normalbis"/>
              <w:rPr>
                <w:rFonts w:ascii="Marianne" w:hAnsi="Marianne" w:cs="Calibri Light"/>
              </w:rPr>
            </w:pPr>
          </w:p>
        </w:tc>
        <w:tc>
          <w:tcPr>
            <w:tcW w:w="567" w:type="dxa"/>
            <w:tcBorders>
              <w:top w:val="nil"/>
              <w:left w:val="nil"/>
              <w:bottom w:val="single" w:sz="12" w:space="0" w:color="auto"/>
              <w:right w:val="single" w:sz="6" w:space="0" w:color="auto"/>
            </w:tcBorders>
          </w:tcPr>
          <w:p w14:paraId="26114801" w14:textId="77777777" w:rsidR="00701017" w:rsidRPr="008667C9" w:rsidRDefault="00701017" w:rsidP="00BA7056">
            <w:pPr>
              <w:pStyle w:val="Normalbis"/>
              <w:rPr>
                <w:rFonts w:ascii="Marianne" w:hAnsi="Marianne" w:cs="Calibri Light"/>
              </w:rPr>
            </w:pPr>
          </w:p>
        </w:tc>
        <w:tc>
          <w:tcPr>
            <w:tcW w:w="567" w:type="dxa"/>
            <w:tcBorders>
              <w:top w:val="nil"/>
              <w:left w:val="nil"/>
              <w:bottom w:val="single" w:sz="12" w:space="0" w:color="auto"/>
              <w:right w:val="single" w:sz="6" w:space="0" w:color="auto"/>
            </w:tcBorders>
          </w:tcPr>
          <w:p w14:paraId="00042223" w14:textId="77777777" w:rsidR="00701017" w:rsidRPr="008667C9" w:rsidRDefault="00701017" w:rsidP="00BA7056">
            <w:pPr>
              <w:pStyle w:val="Normalbis"/>
              <w:rPr>
                <w:rFonts w:ascii="Marianne" w:hAnsi="Marianne" w:cs="Calibri Light"/>
              </w:rPr>
            </w:pPr>
          </w:p>
        </w:tc>
        <w:tc>
          <w:tcPr>
            <w:tcW w:w="567" w:type="dxa"/>
            <w:tcBorders>
              <w:top w:val="nil"/>
              <w:left w:val="nil"/>
              <w:bottom w:val="single" w:sz="12" w:space="0" w:color="auto"/>
              <w:right w:val="single" w:sz="6" w:space="0" w:color="auto"/>
            </w:tcBorders>
          </w:tcPr>
          <w:p w14:paraId="399E4F0A" w14:textId="77777777" w:rsidR="00701017" w:rsidRPr="008667C9" w:rsidRDefault="00701017" w:rsidP="00BA7056">
            <w:pPr>
              <w:pStyle w:val="Normalbis"/>
              <w:rPr>
                <w:rFonts w:ascii="Marianne" w:hAnsi="Marianne" w:cs="Calibri Light"/>
              </w:rPr>
            </w:pPr>
          </w:p>
        </w:tc>
        <w:tc>
          <w:tcPr>
            <w:tcW w:w="567" w:type="dxa"/>
            <w:tcBorders>
              <w:top w:val="nil"/>
              <w:left w:val="nil"/>
              <w:bottom w:val="single" w:sz="12" w:space="0" w:color="auto"/>
              <w:right w:val="single" w:sz="6" w:space="0" w:color="auto"/>
            </w:tcBorders>
          </w:tcPr>
          <w:p w14:paraId="094B0090" w14:textId="77777777" w:rsidR="00701017" w:rsidRPr="008667C9" w:rsidRDefault="00701017" w:rsidP="00BA7056">
            <w:pPr>
              <w:pStyle w:val="Normalbis"/>
              <w:rPr>
                <w:rFonts w:ascii="Marianne" w:hAnsi="Marianne" w:cs="Calibri Light"/>
              </w:rPr>
            </w:pPr>
          </w:p>
        </w:tc>
        <w:tc>
          <w:tcPr>
            <w:tcW w:w="567" w:type="dxa"/>
            <w:tcBorders>
              <w:top w:val="nil"/>
              <w:left w:val="nil"/>
              <w:bottom w:val="single" w:sz="12" w:space="0" w:color="auto"/>
              <w:right w:val="single" w:sz="6" w:space="0" w:color="auto"/>
            </w:tcBorders>
          </w:tcPr>
          <w:p w14:paraId="1D61520E" w14:textId="77777777" w:rsidR="00701017" w:rsidRPr="008667C9" w:rsidRDefault="00701017" w:rsidP="00BA7056">
            <w:pPr>
              <w:pStyle w:val="Normalbis"/>
              <w:rPr>
                <w:rFonts w:ascii="Marianne" w:hAnsi="Marianne" w:cs="Calibri Light"/>
              </w:rPr>
            </w:pPr>
          </w:p>
        </w:tc>
        <w:tc>
          <w:tcPr>
            <w:tcW w:w="567" w:type="dxa"/>
            <w:tcBorders>
              <w:top w:val="nil"/>
              <w:left w:val="nil"/>
              <w:bottom w:val="single" w:sz="12" w:space="0" w:color="auto"/>
              <w:right w:val="single" w:sz="6" w:space="0" w:color="auto"/>
            </w:tcBorders>
          </w:tcPr>
          <w:p w14:paraId="3995B056" w14:textId="77777777" w:rsidR="00701017" w:rsidRPr="008667C9" w:rsidRDefault="00701017" w:rsidP="00BA7056">
            <w:pPr>
              <w:pStyle w:val="Normalbis"/>
              <w:rPr>
                <w:rFonts w:ascii="Marianne" w:hAnsi="Marianne" w:cs="Calibri Light"/>
              </w:rPr>
            </w:pPr>
          </w:p>
        </w:tc>
        <w:tc>
          <w:tcPr>
            <w:tcW w:w="567" w:type="dxa"/>
            <w:tcBorders>
              <w:top w:val="nil"/>
              <w:left w:val="nil"/>
              <w:bottom w:val="single" w:sz="12" w:space="0" w:color="auto"/>
              <w:right w:val="single" w:sz="12" w:space="0" w:color="auto"/>
            </w:tcBorders>
          </w:tcPr>
          <w:p w14:paraId="3E9AB77F" w14:textId="77777777" w:rsidR="00701017" w:rsidRPr="008667C9" w:rsidRDefault="00701017" w:rsidP="00BA7056">
            <w:pPr>
              <w:pStyle w:val="Normalbis"/>
              <w:rPr>
                <w:rFonts w:ascii="Marianne" w:hAnsi="Marianne" w:cs="Calibri Light"/>
              </w:rPr>
            </w:pPr>
          </w:p>
        </w:tc>
      </w:tr>
    </w:tbl>
    <w:p w14:paraId="1AF5722B" w14:textId="77777777" w:rsidR="00701017" w:rsidRPr="008667C9" w:rsidRDefault="00701017" w:rsidP="00701017">
      <w:pPr>
        <w:rPr>
          <w:rFonts w:ascii="Marianne" w:hAnsi="Marianne" w:cs="Calibri Light"/>
        </w:rPr>
      </w:pPr>
    </w:p>
    <w:p w14:paraId="55299132" w14:textId="77777777" w:rsidR="00701017" w:rsidRPr="008667C9" w:rsidRDefault="00701017" w:rsidP="00701017">
      <w:pPr>
        <w:rPr>
          <w:rFonts w:ascii="Marianne" w:hAnsi="Marianne" w:cs="Calibri Light"/>
        </w:rPr>
      </w:pPr>
    </w:p>
    <w:p w14:paraId="36B40022" w14:textId="77777777" w:rsidR="00701017" w:rsidRPr="008667C9" w:rsidRDefault="00701017" w:rsidP="00701017">
      <w:pPr>
        <w:rPr>
          <w:rFonts w:ascii="Marianne" w:hAnsi="Marianne" w:cs="Calibri Light"/>
        </w:rPr>
      </w:pPr>
    </w:p>
    <w:p w14:paraId="3275F171" w14:textId="77777777" w:rsidR="00701017" w:rsidRPr="008667C9" w:rsidRDefault="00701017" w:rsidP="00701017">
      <w:pPr>
        <w:spacing w:before="200"/>
        <w:rPr>
          <w:rFonts w:ascii="Marianne" w:hAnsi="Marianne" w:cs="Calibri Light"/>
          <w:bCs/>
          <w:color w:val="1F497D"/>
          <w:sz w:val="32"/>
          <w:szCs w:val="32"/>
        </w:rPr>
      </w:pPr>
    </w:p>
    <w:p w14:paraId="4590029E" w14:textId="77777777" w:rsidR="00C53D2B" w:rsidRPr="00C53D2B" w:rsidRDefault="00C53D2B" w:rsidP="00C53D2B">
      <w:pPr>
        <w:spacing w:beforeLines="80" w:before="192"/>
        <w:jc w:val="center"/>
        <w:rPr>
          <w:rFonts w:ascii="Marianne" w:hAnsi="Marianne" w:cs="Arial"/>
          <w:b/>
          <w:sz w:val="28"/>
          <w:szCs w:val="18"/>
        </w:rPr>
      </w:pPr>
      <w:r w:rsidRPr="00C53D2B">
        <w:rPr>
          <w:rFonts w:ascii="Marianne" w:hAnsi="Marianne" w:cs="Arial"/>
          <w:b/>
          <w:sz w:val="28"/>
          <w:szCs w:val="18"/>
        </w:rPr>
        <w:t>ACCORD-CADRE DE PRESTATIONS INTELLECTUELLES</w:t>
      </w:r>
    </w:p>
    <w:p w14:paraId="40C13A92" w14:textId="77777777" w:rsidR="00C53D2B" w:rsidRPr="00C53D2B" w:rsidRDefault="00C53D2B" w:rsidP="00C53D2B">
      <w:pPr>
        <w:rPr>
          <w:rFonts w:ascii="Marianne" w:hAnsi="Marianne" w:cs="Arial"/>
          <w:b/>
          <w:szCs w:val="18"/>
        </w:rPr>
      </w:pPr>
    </w:p>
    <w:p w14:paraId="4FF0BE57" w14:textId="77777777" w:rsidR="00C53D2B" w:rsidRPr="00C53D2B" w:rsidRDefault="00C53D2B" w:rsidP="00C53D2B">
      <w:pPr>
        <w:rPr>
          <w:rFonts w:ascii="Marianne" w:hAnsi="Marianne" w:cs="Arial"/>
          <w:b/>
          <w:szCs w:val="18"/>
        </w:rPr>
      </w:pPr>
    </w:p>
    <w:p w14:paraId="61C2FE7F" w14:textId="77777777" w:rsidR="00C53D2B" w:rsidRPr="00C53D2B" w:rsidRDefault="00C53D2B" w:rsidP="00C53D2B">
      <w:pPr>
        <w:rPr>
          <w:rFonts w:ascii="Marianne" w:hAnsi="Marianne" w:cs="Arial"/>
          <w:b/>
          <w:szCs w:val="18"/>
        </w:rPr>
      </w:pPr>
    </w:p>
    <w:p w14:paraId="10AA47C0" w14:textId="77777777" w:rsidR="00C53D2B" w:rsidRPr="00C53D2B" w:rsidRDefault="00C53D2B" w:rsidP="00C53D2B">
      <w:pPr>
        <w:rPr>
          <w:rFonts w:ascii="Marianne" w:hAnsi="Marianne" w:cs="Arial"/>
          <w:b/>
          <w:szCs w:val="18"/>
        </w:rPr>
      </w:pPr>
    </w:p>
    <w:p w14:paraId="6F8F3CA8" w14:textId="77777777" w:rsidR="00C53D2B" w:rsidRPr="00C53D2B" w:rsidRDefault="00C53D2B" w:rsidP="00C53D2B">
      <w:pPr>
        <w:jc w:val="center"/>
        <w:rPr>
          <w:rFonts w:ascii="Marianne" w:hAnsi="Marianne" w:cs="Arial"/>
          <w:b/>
          <w:sz w:val="24"/>
          <w:szCs w:val="18"/>
        </w:rPr>
      </w:pPr>
    </w:p>
    <w:p w14:paraId="6516E3CD" w14:textId="084BD085" w:rsidR="00C53D2B" w:rsidRPr="00C53D2B" w:rsidRDefault="00C53D2B" w:rsidP="00C53D2B">
      <w:pPr>
        <w:jc w:val="center"/>
        <w:rPr>
          <w:rFonts w:ascii="Marianne" w:hAnsi="Marianne" w:cs="Arial"/>
          <w:sz w:val="32"/>
          <w:szCs w:val="18"/>
        </w:rPr>
      </w:pPr>
      <w:bookmarkStart w:id="0" w:name="_Hlk178852675"/>
      <w:r w:rsidRPr="00C53D2B">
        <w:rPr>
          <w:rFonts w:ascii="Marianne" w:hAnsi="Marianne" w:cs="Arial"/>
          <w:b/>
          <w:caps/>
          <w:sz w:val="24"/>
          <w:szCs w:val="18"/>
        </w:rPr>
        <w:t xml:space="preserve">MISSION DE COORDINATION SECURITE ET PROTECTION DE LA SANTE (CSPS) POUR LE PARTENARIAT D'INNOVATION </w:t>
      </w:r>
      <w:r w:rsidR="00A85BD4">
        <w:rPr>
          <w:rFonts w:ascii="Marianne" w:hAnsi="Marianne" w:cs="Arial"/>
          <w:b/>
          <w:caps/>
          <w:sz w:val="24"/>
          <w:szCs w:val="18"/>
        </w:rPr>
        <w:t xml:space="preserve">dans le cadre </w:t>
      </w:r>
      <w:proofErr w:type="gramStart"/>
      <w:r w:rsidR="00A85BD4">
        <w:rPr>
          <w:rFonts w:ascii="Marianne" w:hAnsi="Marianne" w:cs="Arial"/>
          <w:b/>
          <w:caps/>
          <w:sz w:val="24"/>
          <w:szCs w:val="18"/>
        </w:rPr>
        <w:t>de</w:t>
      </w:r>
      <w:r w:rsidR="00A85BD4" w:rsidRPr="004D076E">
        <w:rPr>
          <w:rFonts w:ascii="Marianne" w:hAnsi="Marianne" w:cs="Arial"/>
          <w:b/>
          <w:caps/>
          <w:sz w:val="24"/>
          <w:szCs w:val="18"/>
        </w:rPr>
        <w:t xml:space="preserve"> </w:t>
      </w:r>
      <w:r w:rsidRPr="00C53D2B">
        <w:rPr>
          <w:rFonts w:ascii="Marianne" w:hAnsi="Marianne" w:cs="Arial"/>
          <w:b/>
          <w:caps/>
          <w:sz w:val="24"/>
          <w:szCs w:val="18"/>
        </w:rPr>
        <w:t xml:space="preserve"> LA</w:t>
      </w:r>
      <w:proofErr w:type="gramEnd"/>
      <w:r w:rsidRPr="00C53D2B">
        <w:rPr>
          <w:rFonts w:ascii="Marianne" w:hAnsi="Marianne" w:cs="Arial"/>
          <w:b/>
          <w:caps/>
          <w:sz w:val="24"/>
          <w:szCs w:val="18"/>
        </w:rPr>
        <w:t xml:space="preserve"> CONSTRUCTION DE QUARTIERS DE SEMI-LIBERTE</w:t>
      </w:r>
    </w:p>
    <w:bookmarkEnd w:id="0"/>
    <w:p w14:paraId="3A2E2988" w14:textId="77777777" w:rsidR="00C53D2B" w:rsidRPr="00C53D2B" w:rsidRDefault="00C53D2B" w:rsidP="00C53D2B">
      <w:pPr>
        <w:jc w:val="center"/>
        <w:rPr>
          <w:rFonts w:ascii="Marianne" w:hAnsi="Marianne" w:cs="Arial"/>
          <w:sz w:val="18"/>
          <w:szCs w:val="18"/>
        </w:rPr>
      </w:pPr>
    </w:p>
    <w:p w14:paraId="17FC1C21" w14:textId="77777777" w:rsidR="00C53D2B" w:rsidRPr="00C53D2B" w:rsidRDefault="00C53D2B" w:rsidP="00C53D2B">
      <w:pPr>
        <w:jc w:val="center"/>
        <w:rPr>
          <w:rFonts w:ascii="Marianne" w:hAnsi="Marianne" w:cs="Arial"/>
          <w:sz w:val="18"/>
          <w:szCs w:val="18"/>
        </w:rPr>
      </w:pPr>
    </w:p>
    <w:p w14:paraId="3DCFC9AC" w14:textId="77777777" w:rsidR="00C53D2B" w:rsidRPr="00C53D2B" w:rsidRDefault="00C53D2B" w:rsidP="00C53D2B">
      <w:pPr>
        <w:pBdr>
          <w:top w:val="single" w:sz="4" w:space="1" w:color="auto"/>
          <w:left w:val="single" w:sz="4" w:space="4" w:color="auto"/>
          <w:bottom w:val="single" w:sz="4" w:space="1" w:color="auto"/>
          <w:right w:val="single" w:sz="4" w:space="4" w:color="auto"/>
        </w:pBdr>
        <w:jc w:val="center"/>
        <w:rPr>
          <w:rFonts w:ascii="Marianne" w:hAnsi="Marianne" w:cs="Arial"/>
          <w:sz w:val="28"/>
          <w:szCs w:val="18"/>
        </w:rPr>
      </w:pPr>
      <w:r w:rsidRPr="00C53D2B">
        <w:rPr>
          <w:rFonts w:ascii="Marianne" w:hAnsi="Marianne" w:cs="Arial"/>
          <w:b/>
          <w:i/>
          <w:caps/>
          <w:sz w:val="28"/>
          <w:szCs w:val="18"/>
        </w:rPr>
        <w:t>Acte d’engagement (AE)</w:t>
      </w:r>
    </w:p>
    <w:p w14:paraId="6728D935" w14:textId="77777777" w:rsidR="000E6CED" w:rsidRPr="00C53D2B" w:rsidRDefault="000E6CED" w:rsidP="004C208C">
      <w:pPr>
        <w:jc w:val="center"/>
        <w:rPr>
          <w:rFonts w:ascii="Marianne" w:hAnsi="Marianne" w:cs="Calibri Light"/>
          <w:b/>
          <w:caps/>
          <w:noProof/>
          <w:color w:val="000000"/>
          <w:sz w:val="16"/>
          <w:szCs w:val="16"/>
        </w:rPr>
      </w:pPr>
    </w:p>
    <w:p w14:paraId="6909E1A8" w14:textId="77777777" w:rsidR="00C53D2B" w:rsidRPr="00C53D2B" w:rsidRDefault="00C53D2B" w:rsidP="004C208C">
      <w:pPr>
        <w:jc w:val="center"/>
        <w:rPr>
          <w:rFonts w:ascii="Marianne" w:hAnsi="Marianne" w:cs="Calibri Light"/>
          <w:b/>
          <w:caps/>
          <w:noProof/>
          <w:color w:val="000000"/>
          <w:sz w:val="16"/>
          <w:szCs w:val="16"/>
        </w:rPr>
      </w:pPr>
    </w:p>
    <w:p w14:paraId="405C4CB3" w14:textId="77777777" w:rsidR="00C53D2B" w:rsidRPr="00C53D2B" w:rsidRDefault="00C53D2B" w:rsidP="004C208C">
      <w:pPr>
        <w:jc w:val="center"/>
        <w:rPr>
          <w:rFonts w:ascii="Marianne" w:hAnsi="Marianne" w:cs="Calibri Light"/>
          <w:b/>
          <w:caps/>
          <w:noProof/>
          <w:color w:val="000000"/>
          <w:sz w:val="16"/>
          <w:szCs w:val="16"/>
        </w:rPr>
      </w:pPr>
    </w:p>
    <w:p w14:paraId="3DC731E8" w14:textId="77777777" w:rsidR="00C53D2B" w:rsidRPr="00C53D2B" w:rsidRDefault="00C53D2B" w:rsidP="004C208C">
      <w:pPr>
        <w:jc w:val="center"/>
        <w:rPr>
          <w:rFonts w:ascii="Marianne" w:hAnsi="Marianne" w:cs="Calibri Light"/>
          <w:b/>
          <w:caps/>
          <w:noProof/>
          <w:color w:val="000000"/>
          <w:sz w:val="16"/>
          <w:szCs w:val="16"/>
        </w:rPr>
      </w:pPr>
    </w:p>
    <w:p w14:paraId="2A872B67" w14:textId="77777777" w:rsidR="00C53D2B" w:rsidRPr="00C53D2B" w:rsidRDefault="00C53D2B" w:rsidP="004C208C">
      <w:pPr>
        <w:jc w:val="center"/>
        <w:rPr>
          <w:rFonts w:ascii="Marianne" w:hAnsi="Marianne" w:cs="Calibri Light"/>
          <w:b/>
          <w:caps/>
          <w:noProof/>
          <w:color w:val="000000"/>
          <w:sz w:val="16"/>
          <w:szCs w:val="16"/>
        </w:rPr>
      </w:pPr>
    </w:p>
    <w:p w14:paraId="6A0A898B" w14:textId="77777777" w:rsidR="00C53D2B" w:rsidRPr="00C53D2B" w:rsidRDefault="00C53D2B" w:rsidP="004C208C">
      <w:pPr>
        <w:jc w:val="center"/>
        <w:rPr>
          <w:rFonts w:ascii="Marianne" w:hAnsi="Marianne" w:cs="Calibri Light"/>
          <w:b/>
          <w:caps/>
          <w:noProof/>
          <w:color w:val="000000"/>
          <w:sz w:val="16"/>
          <w:szCs w:val="16"/>
        </w:rPr>
      </w:pPr>
    </w:p>
    <w:p w14:paraId="3B96823C" w14:textId="77777777" w:rsidR="00C53D2B" w:rsidRPr="00C53D2B" w:rsidRDefault="00C53D2B" w:rsidP="004C208C">
      <w:pPr>
        <w:jc w:val="center"/>
        <w:rPr>
          <w:rFonts w:ascii="Marianne" w:hAnsi="Marianne" w:cs="Calibri Light"/>
          <w:b/>
          <w:caps/>
          <w:noProof/>
          <w:color w:val="000000"/>
          <w:sz w:val="16"/>
          <w:szCs w:val="16"/>
        </w:rPr>
      </w:pPr>
    </w:p>
    <w:p w14:paraId="159766B7" w14:textId="77777777" w:rsidR="00C53D2B" w:rsidRPr="00C53D2B" w:rsidRDefault="00C53D2B" w:rsidP="004C208C">
      <w:pPr>
        <w:jc w:val="center"/>
        <w:rPr>
          <w:rFonts w:ascii="Marianne" w:hAnsi="Marianne" w:cs="Calibri Light"/>
          <w:b/>
          <w:caps/>
          <w:noProof/>
          <w:color w:val="000000"/>
          <w:sz w:val="16"/>
          <w:szCs w:val="16"/>
        </w:rPr>
      </w:pPr>
    </w:p>
    <w:p w14:paraId="458573E5" w14:textId="77777777" w:rsidR="00C53D2B" w:rsidRPr="00C53D2B" w:rsidRDefault="00C53D2B" w:rsidP="004C208C">
      <w:pPr>
        <w:jc w:val="center"/>
        <w:rPr>
          <w:rFonts w:ascii="Marianne" w:hAnsi="Marianne" w:cs="Calibri Light"/>
          <w:b/>
          <w:caps/>
          <w:noProof/>
          <w:color w:val="000000"/>
          <w:sz w:val="16"/>
          <w:szCs w:val="16"/>
        </w:rPr>
      </w:pPr>
    </w:p>
    <w:p w14:paraId="6407712A" w14:textId="77777777" w:rsidR="00C53D2B" w:rsidRPr="00C53D2B" w:rsidRDefault="00C53D2B" w:rsidP="004C208C">
      <w:pPr>
        <w:jc w:val="center"/>
        <w:rPr>
          <w:rFonts w:ascii="Marianne" w:hAnsi="Marianne" w:cs="Calibri Light"/>
          <w:b/>
          <w:caps/>
          <w:noProof/>
          <w:color w:val="000000"/>
          <w:sz w:val="16"/>
          <w:szCs w:val="16"/>
        </w:rPr>
      </w:pPr>
    </w:p>
    <w:p w14:paraId="2090F1B4" w14:textId="77777777" w:rsidR="00C53D2B" w:rsidRPr="00C53D2B" w:rsidRDefault="00C53D2B" w:rsidP="004C208C">
      <w:pPr>
        <w:jc w:val="center"/>
        <w:rPr>
          <w:rFonts w:ascii="Marianne" w:hAnsi="Marianne" w:cs="Calibri Light"/>
          <w:b/>
          <w:caps/>
          <w:noProof/>
          <w:color w:val="000000"/>
          <w:sz w:val="16"/>
          <w:szCs w:val="16"/>
        </w:rPr>
      </w:pPr>
    </w:p>
    <w:p w14:paraId="418BAC48" w14:textId="77777777" w:rsidR="00C53D2B" w:rsidRPr="00C53D2B" w:rsidRDefault="00C53D2B" w:rsidP="004C208C">
      <w:pPr>
        <w:jc w:val="center"/>
        <w:rPr>
          <w:rFonts w:ascii="Marianne" w:hAnsi="Marianne" w:cs="Calibri Light"/>
          <w:b/>
          <w:caps/>
          <w:noProof/>
          <w:color w:val="000000"/>
          <w:sz w:val="16"/>
          <w:szCs w:val="16"/>
        </w:rPr>
      </w:pPr>
    </w:p>
    <w:p w14:paraId="5ED7BD57" w14:textId="77777777" w:rsidR="00C53D2B" w:rsidRPr="00C53D2B" w:rsidRDefault="00C53D2B" w:rsidP="004C208C">
      <w:pPr>
        <w:jc w:val="center"/>
        <w:rPr>
          <w:rFonts w:ascii="Marianne" w:hAnsi="Marianne" w:cs="Calibri Light"/>
          <w:b/>
          <w:caps/>
          <w:noProof/>
          <w:color w:val="000000"/>
          <w:sz w:val="16"/>
          <w:szCs w:val="16"/>
        </w:rPr>
      </w:pPr>
    </w:p>
    <w:p w14:paraId="0E5CE97C" w14:textId="77777777" w:rsidR="00C53D2B" w:rsidRPr="00C53D2B" w:rsidRDefault="00C53D2B" w:rsidP="004C208C">
      <w:pPr>
        <w:jc w:val="center"/>
        <w:rPr>
          <w:rFonts w:ascii="Marianne" w:hAnsi="Marianne" w:cs="Calibri Light"/>
          <w:b/>
          <w:caps/>
          <w:noProof/>
          <w:color w:val="000000"/>
          <w:sz w:val="16"/>
          <w:szCs w:val="16"/>
        </w:rPr>
      </w:pPr>
    </w:p>
    <w:p w14:paraId="2521A677" w14:textId="77777777" w:rsidR="000E6CED" w:rsidRPr="00C53D2B" w:rsidRDefault="000E6CED" w:rsidP="004C208C">
      <w:pPr>
        <w:jc w:val="center"/>
        <w:rPr>
          <w:rFonts w:ascii="Marianne" w:hAnsi="Marianne" w:cs="Calibri Light"/>
          <w:b/>
          <w:caps/>
          <w:noProof/>
          <w:color w:val="000000"/>
          <w:sz w:val="16"/>
          <w:szCs w:val="16"/>
        </w:rPr>
      </w:pPr>
    </w:p>
    <w:tbl>
      <w:tblPr>
        <w:tblW w:w="7484" w:type="dxa"/>
        <w:tblInd w:w="1544" w:type="dxa"/>
        <w:tblLayout w:type="fixed"/>
        <w:tblCellMar>
          <w:left w:w="70" w:type="dxa"/>
          <w:right w:w="70" w:type="dxa"/>
        </w:tblCellMar>
        <w:tblLook w:val="0000" w:firstRow="0" w:lastRow="0" w:firstColumn="0" w:lastColumn="0" w:noHBand="0" w:noVBand="0"/>
      </w:tblPr>
      <w:tblGrid>
        <w:gridCol w:w="2948"/>
        <w:gridCol w:w="567"/>
        <w:gridCol w:w="567"/>
        <w:gridCol w:w="567"/>
        <w:gridCol w:w="567"/>
        <w:gridCol w:w="567"/>
        <w:gridCol w:w="567"/>
        <w:gridCol w:w="567"/>
        <w:gridCol w:w="567"/>
      </w:tblGrid>
      <w:tr w:rsidR="00690C14" w:rsidRPr="00C53D2B" w14:paraId="4013B066" w14:textId="77777777" w:rsidTr="006569E0">
        <w:trPr>
          <w:cantSplit/>
          <w:trHeight w:val="340"/>
        </w:trPr>
        <w:tc>
          <w:tcPr>
            <w:tcW w:w="2948" w:type="dxa"/>
            <w:vAlign w:val="center"/>
          </w:tcPr>
          <w:p w14:paraId="16FBDF67" w14:textId="77777777" w:rsidR="001F4E0D" w:rsidRPr="00C53D2B" w:rsidRDefault="001F4E0D" w:rsidP="00690C14">
            <w:pPr>
              <w:overflowPunct w:val="0"/>
              <w:autoSpaceDE w:val="0"/>
              <w:autoSpaceDN w:val="0"/>
              <w:adjustRightInd w:val="0"/>
              <w:snapToGrid w:val="0"/>
              <w:spacing w:before="0"/>
              <w:textAlignment w:val="baseline"/>
              <w:rPr>
                <w:rFonts w:ascii="Marianne" w:hAnsi="Marianne" w:cs="Calibri Light"/>
                <w:b/>
                <w:sz w:val="16"/>
                <w:szCs w:val="16"/>
              </w:rPr>
            </w:pPr>
          </w:p>
        </w:tc>
        <w:tc>
          <w:tcPr>
            <w:tcW w:w="567" w:type="dxa"/>
            <w:tcBorders>
              <w:top w:val="single" w:sz="4" w:space="0" w:color="000000"/>
              <w:left w:val="single" w:sz="4" w:space="0" w:color="000000"/>
            </w:tcBorders>
            <w:vAlign w:val="center"/>
          </w:tcPr>
          <w:p w14:paraId="57B6206C" w14:textId="77777777" w:rsidR="001F4E0D" w:rsidRPr="00C53D2B" w:rsidRDefault="001F4E0D" w:rsidP="00690C14">
            <w:pPr>
              <w:overflowPunct w:val="0"/>
              <w:autoSpaceDE w:val="0"/>
              <w:autoSpaceDN w:val="0"/>
              <w:adjustRightInd w:val="0"/>
              <w:snapToGrid w:val="0"/>
              <w:spacing w:before="0"/>
              <w:textAlignment w:val="baseline"/>
              <w:rPr>
                <w:rFonts w:ascii="Marianne" w:hAnsi="Marianne" w:cs="Calibri Light"/>
                <w:b/>
                <w:sz w:val="16"/>
                <w:szCs w:val="16"/>
              </w:rPr>
            </w:pPr>
          </w:p>
        </w:tc>
        <w:tc>
          <w:tcPr>
            <w:tcW w:w="567" w:type="dxa"/>
            <w:tcBorders>
              <w:top w:val="single" w:sz="4" w:space="0" w:color="000000"/>
            </w:tcBorders>
            <w:vAlign w:val="center"/>
          </w:tcPr>
          <w:p w14:paraId="0106BD4F" w14:textId="77777777" w:rsidR="001F4E0D" w:rsidRPr="00C53D2B" w:rsidRDefault="001F4E0D" w:rsidP="00690C14">
            <w:pPr>
              <w:overflowPunct w:val="0"/>
              <w:autoSpaceDE w:val="0"/>
              <w:autoSpaceDN w:val="0"/>
              <w:adjustRightInd w:val="0"/>
              <w:snapToGrid w:val="0"/>
              <w:spacing w:before="0"/>
              <w:textAlignment w:val="baseline"/>
              <w:rPr>
                <w:rFonts w:ascii="Marianne" w:hAnsi="Marianne" w:cs="Calibri Light"/>
                <w:b/>
                <w:sz w:val="16"/>
                <w:szCs w:val="16"/>
              </w:rPr>
            </w:pPr>
          </w:p>
        </w:tc>
        <w:tc>
          <w:tcPr>
            <w:tcW w:w="567" w:type="dxa"/>
            <w:tcBorders>
              <w:top w:val="single" w:sz="4" w:space="0" w:color="000000"/>
            </w:tcBorders>
            <w:vAlign w:val="center"/>
          </w:tcPr>
          <w:p w14:paraId="7A992CA7" w14:textId="77777777" w:rsidR="001F4E0D" w:rsidRPr="00C53D2B" w:rsidRDefault="001F4E0D" w:rsidP="00690C14">
            <w:pPr>
              <w:overflowPunct w:val="0"/>
              <w:autoSpaceDE w:val="0"/>
              <w:autoSpaceDN w:val="0"/>
              <w:adjustRightInd w:val="0"/>
              <w:snapToGrid w:val="0"/>
              <w:spacing w:before="0"/>
              <w:textAlignment w:val="baseline"/>
              <w:rPr>
                <w:rFonts w:ascii="Marianne" w:hAnsi="Marianne" w:cs="Calibri Light"/>
                <w:b/>
                <w:sz w:val="16"/>
                <w:szCs w:val="16"/>
              </w:rPr>
            </w:pPr>
          </w:p>
        </w:tc>
        <w:tc>
          <w:tcPr>
            <w:tcW w:w="567" w:type="dxa"/>
            <w:tcBorders>
              <w:top w:val="single" w:sz="4" w:space="0" w:color="000000"/>
            </w:tcBorders>
            <w:vAlign w:val="center"/>
          </w:tcPr>
          <w:p w14:paraId="61530245" w14:textId="77777777" w:rsidR="001F4E0D" w:rsidRPr="00C53D2B" w:rsidRDefault="001F4E0D" w:rsidP="00690C14">
            <w:pPr>
              <w:overflowPunct w:val="0"/>
              <w:autoSpaceDE w:val="0"/>
              <w:autoSpaceDN w:val="0"/>
              <w:adjustRightInd w:val="0"/>
              <w:snapToGrid w:val="0"/>
              <w:spacing w:before="0"/>
              <w:textAlignment w:val="baseline"/>
              <w:rPr>
                <w:rFonts w:ascii="Marianne" w:hAnsi="Marianne" w:cs="Calibri Light"/>
                <w:b/>
                <w:sz w:val="16"/>
                <w:szCs w:val="16"/>
              </w:rPr>
            </w:pPr>
          </w:p>
        </w:tc>
        <w:tc>
          <w:tcPr>
            <w:tcW w:w="567" w:type="dxa"/>
            <w:tcBorders>
              <w:top w:val="single" w:sz="4" w:space="0" w:color="000000"/>
              <w:left w:val="single" w:sz="4" w:space="0" w:color="000000"/>
            </w:tcBorders>
            <w:vAlign w:val="center"/>
          </w:tcPr>
          <w:p w14:paraId="488B0355" w14:textId="77777777" w:rsidR="001F4E0D" w:rsidRPr="00C53D2B" w:rsidRDefault="001F4E0D" w:rsidP="00690C14">
            <w:pPr>
              <w:overflowPunct w:val="0"/>
              <w:autoSpaceDE w:val="0"/>
              <w:autoSpaceDN w:val="0"/>
              <w:adjustRightInd w:val="0"/>
              <w:snapToGrid w:val="0"/>
              <w:spacing w:before="0"/>
              <w:textAlignment w:val="baseline"/>
              <w:rPr>
                <w:rFonts w:ascii="Marianne" w:hAnsi="Marianne" w:cs="Calibri Light"/>
                <w:b/>
                <w:sz w:val="16"/>
                <w:szCs w:val="16"/>
              </w:rPr>
            </w:pPr>
          </w:p>
        </w:tc>
        <w:tc>
          <w:tcPr>
            <w:tcW w:w="567" w:type="dxa"/>
            <w:tcBorders>
              <w:top w:val="single" w:sz="4" w:space="0" w:color="000000"/>
            </w:tcBorders>
            <w:vAlign w:val="center"/>
          </w:tcPr>
          <w:p w14:paraId="180BADCC" w14:textId="77777777" w:rsidR="001F4E0D" w:rsidRPr="00C53D2B" w:rsidRDefault="001F4E0D" w:rsidP="00690C14">
            <w:pPr>
              <w:overflowPunct w:val="0"/>
              <w:autoSpaceDE w:val="0"/>
              <w:autoSpaceDN w:val="0"/>
              <w:adjustRightInd w:val="0"/>
              <w:snapToGrid w:val="0"/>
              <w:spacing w:before="0"/>
              <w:textAlignment w:val="baseline"/>
              <w:rPr>
                <w:rFonts w:ascii="Marianne" w:hAnsi="Marianne" w:cs="Calibri Light"/>
                <w:b/>
                <w:sz w:val="16"/>
                <w:szCs w:val="16"/>
              </w:rPr>
            </w:pPr>
          </w:p>
        </w:tc>
        <w:tc>
          <w:tcPr>
            <w:tcW w:w="567" w:type="dxa"/>
            <w:tcBorders>
              <w:top w:val="single" w:sz="4" w:space="0" w:color="000000"/>
              <w:left w:val="nil"/>
            </w:tcBorders>
            <w:vAlign w:val="center"/>
          </w:tcPr>
          <w:p w14:paraId="13171D64" w14:textId="77777777" w:rsidR="001F4E0D" w:rsidRPr="00C53D2B" w:rsidRDefault="001F4E0D" w:rsidP="00690C14">
            <w:pPr>
              <w:overflowPunct w:val="0"/>
              <w:autoSpaceDE w:val="0"/>
              <w:autoSpaceDN w:val="0"/>
              <w:adjustRightInd w:val="0"/>
              <w:snapToGrid w:val="0"/>
              <w:spacing w:before="0"/>
              <w:textAlignment w:val="baseline"/>
              <w:rPr>
                <w:rFonts w:ascii="Marianne" w:hAnsi="Marianne" w:cs="Calibri Light"/>
                <w:b/>
                <w:sz w:val="16"/>
                <w:szCs w:val="16"/>
              </w:rPr>
            </w:pPr>
          </w:p>
        </w:tc>
        <w:tc>
          <w:tcPr>
            <w:tcW w:w="567" w:type="dxa"/>
            <w:tcBorders>
              <w:top w:val="single" w:sz="4" w:space="0" w:color="000000"/>
              <w:right w:val="single" w:sz="4" w:space="0" w:color="000000"/>
            </w:tcBorders>
            <w:vAlign w:val="center"/>
          </w:tcPr>
          <w:p w14:paraId="78CF343B" w14:textId="77777777" w:rsidR="001F4E0D" w:rsidRPr="00C53D2B" w:rsidRDefault="001F4E0D" w:rsidP="00690C14">
            <w:pPr>
              <w:overflowPunct w:val="0"/>
              <w:autoSpaceDE w:val="0"/>
              <w:autoSpaceDN w:val="0"/>
              <w:adjustRightInd w:val="0"/>
              <w:snapToGrid w:val="0"/>
              <w:spacing w:before="0"/>
              <w:textAlignment w:val="baseline"/>
              <w:rPr>
                <w:rFonts w:ascii="Marianne" w:hAnsi="Marianne" w:cs="Calibri Light"/>
                <w:b/>
                <w:sz w:val="16"/>
                <w:szCs w:val="16"/>
              </w:rPr>
            </w:pPr>
          </w:p>
        </w:tc>
      </w:tr>
      <w:tr w:rsidR="00690C14" w:rsidRPr="00C53D2B" w14:paraId="7B8C866A" w14:textId="77777777" w:rsidTr="006569E0">
        <w:trPr>
          <w:cantSplit/>
          <w:trHeight w:val="340"/>
        </w:trPr>
        <w:tc>
          <w:tcPr>
            <w:tcW w:w="2948" w:type="dxa"/>
            <w:vAlign w:val="center"/>
          </w:tcPr>
          <w:p w14:paraId="4E63015C" w14:textId="77777777" w:rsidR="001F4E0D" w:rsidRPr="00C53D2B" w:rsidRDefault="00252F8F" w:rsidP="00690C14">
            <w:pPr>
              <w:overflowPunct w:val="0"/>
              <w:autoSpaceDE w:val="0"/>
              <w:autoSpaceDN w:val="0"/>
              <w:adjustRightInd w:val="0"/>
              <w:snapToGrid w:val="0"/>
              <w:spacing w:before="0"/>
              <w:textAlignment w:val="baseline"/>
              <w:rPr>
                <w:rFonts w:ascii="Marianne" w:hAnsi="Marianne" w:cs="Calibri Light"/>
                <w:b/>
                <w:sz w:val="16"/>
                <w:szCs w:val="16"/>
              </w:rPr>
            </w:pPr>
            <w:r w:rsidRPr="00C53D2B">
              <w:rPr>
                <w:rFonts w:ascii="Marianne" w:hAnsi="Marianne" w:cs="Calibri Light"/>
                <w:b/>
                <w:sz w:val="16"/>
                <w:szCs w:val="16"/>
              </w:rPr>
              <w:t>Numéro</w:t>
            </w:r>
            <w:r w:rsidR="001F4E0D" w:rsidRPr="00C53D2B">
              <w:rPr>
                <w:rFonts w:ascii="Marianne" w:hAnsi="Marianne" w:cs="Calibri Light"/>
                <w:b/>
                <w:sz w:val="16"/>
                <w:szCs w:val="16"/>
              </w:rPr>
              <w:t xml:space="preserve"> d'identification :</w:t>
            </w:r>
          </w:p>
        </w:tc>
        <w:tc>
          <w:tcPr>
            <w:tcW w:w="567" w:type="dxa"/>
            <w:tcBorders>
              <w:left w:val="single" w:sz="4" w:space="0" w:color="000000"/>
              <w:bottom w:val="single" w:sz="4" w:space="0" w:color="000000"/>
            </w:tcBorders>
            <w:vAlign w:val="center"/>
          </w:tcPr>
          <w:p w14:paraId="47380B20" w14:textId="77777777" w:rsidR="001F4E0D" w:rsidRPr="00C53D2B" w:rsidRDefault="001F4E0D" w:rsidP="00690C14">
            <w:pPr>
              <w:overflowPunct w:val="0"/>
              <w:autoSpaceDE w:val="0"/>
              <w:autoSpaceDN w:val="0"/>
              <w:adjustRightInd w:val="0"/>
              <w:snapToGrid w:val="0"/>
              <w:spacing w:before="0"/>
              <w:textAlignment w:val="baseline"/>
              <w:rPr>
                <w:rFonts w:ascii="Marianne" w:hAnsi="Marianne" w:cs="Calibri Light"/>
                <w:b/>
                <w:sz w:val="16"/>
                <w:szCs w:val="16"/>
              </w:rPr>
            </w:pPr>
          </w:p>
        </w:tc>
        <w:tc>
          <w:tcPr>
            <w:tcW w:w="567" w:type="dxa"/>
            <w:tcBorders>
              <w:left w:val="single" w:sz="4" w:space="0" w:color="000000"/>
              <w:bottom w:val="single" w:sz="4" w:space="0" w:color="000000"/>
            </w:tcBorders>
            <w:vAlign w:val="center"/>
          </w:tcPr>
          <w:p w14:paraId="4C0FA942" w14:textId="77777777" w:rsidR="001F4E0D" w:rsidRPr="00C53D2B" w:rsidRDefault="001F4E0D" w:rsidP="00690C14">
            <w:pPr>
              <w:overflowPunct w:val="0"/>
              <w:autoSpaceDE w:val="0"/>
              <w:autoSpaceDN w:val="0"/>
              <w:adjustRightInd w:val="0"/>
              <w:snapToGrid w:val="0"/>
              <w:spacing w:before="0"/>
              <w:textAlignment w:val="baseline"/>
              <w:rPr>
                <w:rFonts w:ascii="Marianne" w:hAnsi="Marianne" w:cs="Calibri Light"/>
                <w:b/>
                <w:sz w:val="16"/>
                <w:szCs w:val="16"/>
              </w:rPr>
            </w:pPr>
          </w:p>
        </w:tc>
        <w:tc>
          <w:tcPr>
            <w:tcW w:w="567" w:type="dxa"/>
            <w:tcBorders>
              <w:left w:val="single" w:sz="4" w:space="0" w:color="000000"/>
              <w:bottom w:val="single" w:sz="4" w:space="0" w:color="000000"/>
            </w:tcBorders>
            <w:vAlign w:val="center"/>
          </w:tcPr>
          <w:p w14:paraId="0FDD32A1" w14:textId="77777777" w:rsidR="001F4E0D" w:rsidRPr="00C53D2B" w:rsidRDefault="001F4E0D" w:rsidP="00690C14">
            <w:pPr>
              <w:overflowPunct w:val="0"/>
              <w:autoSpaceDE w:val="0"/>
              <w:autoSpaceDN w:val="0"/>
              <w:adjustRightInd w:val="0"/>
              <w:snapToGrid w:val="0"/>
              <w:spacing w:before="0"/>
              <w:textAlignment w:val="baseline"/>
              <w:rPr>
                <w:rFonts w:ascii="Marianne" w:hAnsi="Marianne" w:cs="Calibri Light"/>
                <w:b/>
                <w:sz w:val="16"/>
                <w:szCs w:val="16"/>
              </w:rPr>
            </w:pPr>
          </w:p>
        </w:tc>
        <w:tc>
          <w:tcPr>
            <w:tcW w:w="567" w:type="dxa"/>
            <w:tcBorders>
              <w:left w:val="single" w:sz="4" w:space="0" w:color="000000"/>
              <w:bottom w:val="single" w:sz="4" w:space="0" w:color="000000"/>
            </w:tcBorders>
            <w:vAlign w:val="center"/>
          </w:tcPr>
          <w:p w14:paraId="33EC0250" w14:textId="77777777" w:rsidR="001F4E0D" w:rsidRPr="00C53D2B" w:rsidRDefault="001F4E0D" w:rsidP="00690C14">
            <w:pPr>
              <w:overflowPunct w:val="0"/>
              <w:autoSpaceDE w:val="0"/>
              <w:autoSpaceDN w:val="0"/>
              <w:adjustRightInd w:val="0"/>
              <w:snapToGrid w:val="0"/>
              <w:spacing w:before="0"/>
              <w:textAlignment w:val="baseline"/>
              <w:rPr>
                <w:rFonts w:ascii="Marianne" w:hAnsi="Marianne" w:cs="Calibri Light"/>
                <w:b/>
                <w:sz w:val="16"/>
                <w:szCs w:val="16"/>
              </w:rPr>
            </w:pPr>
          </w:p>
        </w:tc>
        <w:tc>
          <w:tcPr>
            <w:tcW w:w="567" w:type="dxa"/>
            <w:tcBorders>
              <w:left w:val="single" w:sz="4" w:space="0" w:color="000000"/>
              <w:bottom w:val="single" w:sz="4" w:space="0" w:color="000000"/>
            </w:tcBorders>
            <w:vAlign w:val="center"/>
          </w:tcPr>
          <w:p w14:paraId="002176E8" w14:textId="77777777" w:rsidR="001F4E0D" w:rsidRPr="00C53D2B" w:rsidRDefault="001F4E0D" w:rsidP="00690C14">
            <w:pPr>
              <w:overflowPunct w:val="0"/>
              <w:autoSpaceDE w:val="0"/>
              <w:autoSpaceDN w:val="0"/>
              <w:adjustRightInd w:val="0"/>
              <w:snapToGrid w:val="0"/>
              <w:spacing w:before="0"/>
              <w:textAlignment w:val="baseline"/>
              <w:rPr>
                <w:rFonts w:ascii="Marianne" w:hAnsi="Marianne" w:cs="Calibri Light"/>
                <w:b/>
                <w:sz w:val="16"/>
                <w:szCs w:val="16"/>
              </w:rPr>
            </w:pPr>
          </w:p>
        </w:tc>
        <w:tc>
          <w:tcPr>
            <w:tcW w:w="567" w:type="dxa"/>
            <w:tcBorders>
              <w:left w:val="single" w:sz="4" w:space="0" w:color="000000"/>
              <w:bottom w:val="single" w:sz="4" w:space="0" w:color="000000"/>
            </w:tcBorders>
            <w:vAlign w:val="center"/>
          </w:tcPr>
          <w:p w14:paraId="1EDB4C78" w14:textId="77777777" w:rsidR="001F4E0D" w:rsidRPr="00C53D2B" w:rsidRDefault="001F4E0D" w:rsidP="00690C14">
            <w:pPr>
              <w:overflowPunct w:val="0"/>
              <w:autoSpaceDE w:val="0"/>
              <w:autoSpaceDN w:val="0"/>
              <w:adjustRightInd w:val="0"/>
              <w:snapToGrid w:val="0"/>
              <w:spacing w:before="0"/>
              <w:textAlignment w:val="baseline"/>
              <w:rPr>
                <w:rFonts w:ascii="Marianne" w:hAnsi="Marianne" w:cs="Calibri Light"/>
                <w:b/>
                <w:sz w:val="16"/>
                <w:szCs w:val="16"/>
              </w:rPr>
            </w:pPr>
          </w:p>
        </w:tc>
        <w:tc>
          <w:tcPr>
            <w:tcW w:w="567" w:type="dxa"/>
            <w:tcBorders>
              <w:left w:val="single" w:sz="4" w:space="0" w:color="000000"/>
              <w:bottom w:val="single" w:sz="4" w:space="0" w:color="000000"/>
            </w:tcBorders>
            <w:vAlign w:val="center"/>
          </w:tcPr>
          <w:p w14:paraId="5E11552F" w14:textId="77777777" w:rsidR="001F4E0D" w:rsidRPr="00C53D2B" w:rsidRDefault="001F4E0D" w:rsidP="00690C14">
            <w:pPr>
              <w:overflowPunct w:val="0"/>
              <w:autoSpaceDE w:val="0"/>
              <w:autoSpaceDN w:val="0"/>
              <w:adjustRightInd w:val="0"/>
              <w:snapToGrid w:val="0"/>
              <w:spacing w:before="0"/>
              <w:textAlignment w:val="baseline"/>
              <w:rPr>
                <w:rFonts w:ascii="Marianne" w:hAnsi="Marianne" w:cs="Calibri Light"/>
                <w:b/>
                <w:sz w:val="16"/>
                <w:szCs w:val="16"/>
              </w:rPr>
            </w:pPr>
          </w:p>
        </w:tc>
        <w:tc>
          <w:tcPr>
            <w:tcW w:w="567" w:type="dxa"/>
            <w:tcBorders>
              <w:left w:val="single" w:sz="4" w:space="0" w:color="000000"/>
              <w:bottom w:val="single" w:sz="4" w:space="0" w:color="000000"/>
              <w:right w:val="single" w:sz="4" w:space="0" w:color="000000"/>
            </w:tcBorders>
            <w:vAlign w:val="center"/>
          </w:tcPr>
          <w:p w14:paraId="59FDE023" w14:textId="77777777" w:rsidR="001F4E0D" w:rsidRPr="00C53D2B" w:rsidRDefault="001F4E0D" w:rsidP="00690C14">
            <w:pPr>
              <w:overflowPunct w:val="0"/>
              <w:autoSpaceDE w:val="0"/>
              <w:autoSpaceDN w:val="0"/>
              <w:adjustRightInd w:val="0"/>
              <w:snapToGrid w:val="0"/>
              <w:spacing w:before="0"/>
              <w:textAlignment w:val="baseline"/>
              <w:rPr>
                <w:rFonts w:ascii="Marianne" w:hAnsi="Marianne" w:cs="Calibri Light"/>
                <w:b/>
                <w:sz w:val="16"/>
                <w:szCs w:val="16"/>
              </w:rPr>
            </w:pPr>
          </w:p>
        </w:tc>
      </w:tr>
    </w:tbl>
    <w:p w14:paraId="590D7955" w14:textId="77777777" w:rsidR="00281597" w:rsidRPr="00C53D2B" w:rsidRDefault="00281597" w:rsidP="005602FC">
      <w:pPr>
        <w:tabs>
          <w:tab w:val="left" w:pos="3686"/>
        </w:tabs>
        <w:spacing w:before="0"/>
        <w:ind w:left="3686" w:hanging="284"/>
        <w:rPr>
          <w:rFonts w:ascii="Marianne" w:hAnsi="Marianne" w:cs="Calibri Light"/>
          <w:sz w:val="16"/>
          <w:szCs w:val="16"/>
        </w:rPr>
      </w:pPr>
    </w:p>
    <w:tbl>
      <w:tblPr>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40"/>
        <w:gridCol w:w="7417"/>
      </w:tblGrid>
      <w:tr w:rsidR="00281597" w:rsidRPr="00C53D2B" w14:paraId="3AAC421A" w14:textId="77777777" w:rsidTr="00ED49AB">
        <w:trPr>
          <w:cantSplit/>
          <w:trHeight w:val="1145"/>
        </w:trPr>
        <w:tc>
          <w:tcPr>
            <w:tcW w:w="1640" w:type="dxa"/>
            <w:tcBorders>
              <w:top w:val="nil"/>
              <w:left w:val="nil"/>
              <w:bottom w:val="nil"/>
            </w:tcBorders>
            <w:vAlign w:val="center"/>
          </w:tcPr>
          <w:p w14:paraId="74F49036" w14:textId="77777777" w:rsidR="00281597" w:rsidRPr="00C53D2B" w:rsidRDefault="00281597" w:rsidP="00281597">
            <w:pPr>
              <w:tabs>
                <w:tab w:val="left" w:pos="2268"/>
              </w:tabs>
              <w:rPr>
                <w:rFonts w:ascii="Marianne" w:hAnsi="Marianne" w:cs="Calibri Light"/>
                <w:b/>
                <w:bCs/>
                <w:sz w:val="16"/>
                <w:szCs w:val="16"/>
              </w:rPr>
            </w:pPr>
            <w:r w:rsidRPr="00C53D2B">
              <w:rPr>
                <w:rFonts w:ascii="Marianne" w:hAnsi="Marianne" w:cs="Calibri Light"/>
                <w:b/>
                <w:bCs/>
                <w:sz w:val="16"/>
                <w:szCs w:val="16"/>
              </w:rPr>
              <w:t>Pouvoir Adjudicateur</w:t>
            </w:r>
          </w:p>
        </w:tc>
        <w:tc>
          <w:tcPr>
            <w:tcW w:w="7417" w:type="dxa"/>
          </w:tcPr>
          <w:p w14:paraId="654D5BC1" w14:textId="77777777" w:rsidR="00281597" w:rsidRPr="00C53D2B" w:rsidRDefault="00281597" w:rsidP="00281597">
            <w:pPr>
              <w:tabs>
                <w:tab w:val="left" w:pos="2268"/>
              </w:tabs>
              <w:rPr>
                <w:rFonts w:ascii="Marianne" w:hAnsi="Marianne" w:cs="Calibri Light"/>
                <w:b/>
                <w:sz w:val="16"/>
                <w:szCs w:val="16"/>
              </w:rPr>
            </w:pPr>
            <w:r w:rsidRPr="00C53D2B">
              <w:rPr>
                <w:rFonts w:ascii="Marianne" w:hAnsi="Marianne" w:cs="Calibri Light"/>
                <w:b/>
                <w:sz w:val="16"/>
                <w:szCs w:val="16"/>
              </w:rPr>
              <w:t>Agence Publique pour l’Immobilier de la Justice (APIJ)</w:t>
            </w:r>
          </w:p>
          <w:p w14:paraId="63C5E9EE" w14:textId="77777777" w:rsidR="00281597" w:rsidRPr="00C53D2B" w:rsidRDefault="00F14B46" w:rsidP="00281597">
            <w:pPr>
              <w:tabs>
                <w:tab w:val="left" w:pos="2268"/>
              </w:tabs>
              <w:rPr>
                <w:rFonts w:ascii="Marianne" w:hAnsi="Marianne" w:cs="Calibri Light"/>
                <w:sz w:val="16"/>
                <w:szCs w:val="16"/>
              </w:rPr>
            </w:pPr>
            <w:r w:rsidRPr="00C53D2B">
              <w:rPr>
                <w:rFonts w:ascii="Marianne" w:hAnsi="Marianne" w:cs="Calibri Light"/>
                <w:b/>
                <w:sz w:val="16"/>
                <w:szCs w:val="16"/>
              </w:rPr>
              <w:t xml:space="preserve">Immeuble </w:t>
            </w:r>
            <w:proofErr w:type="spellStart"/>
            <w:r w:rsidR="00713A9A" w:rsidRPr="00C53D2B">
              <w:rPr>
                <w:rFonts w:ascii="Marianne" w:hAnsi="Marianne" w:cs="Calibri Light"/>
                <w:b/>
                <w:sz w:val="16"/>
                <w:szCs w:val="16"/>
              </w:rPr>
              <w:t>Okabé</w:t>
            </w:r>
            <w:proofErr w:type="spellEnd"/>
            <w:r w:rsidR="00713A9A" w:rsidRPr="00C53D2B">
              <w:rPr>
                <w:rFonts w:ascii="Marianne" w:hAnsi="Marianne" w:cs="Calibri Light"/>
                <w:b/>
                <w:sz w:val="16"/>
                <w:szCs w:val="16"/>
              </w:rPr>
              <w:t xml:space="preserve"> </w:t>
            </w:r>
            <w:r w:rsidRPr="00C53D2B">
              <w:rPr>
                <w:rFonts w:ascii="Marianne" w:hAnsi="Marianne" w:cs="Calibri Light"/>
                <w:b/>
                <w:sz w:val="16"/>
                <w:szCs w:val="16"/>
              </w:rPr>
              <w:t>-67 avenue de Fontainebleau – 94270 Le Kremlin Bicêtre</w:t>
            </w:r>
          </w:p>
        </w:tc>
      </w:tr>
    </w:tbl>
    <w:p w14:paraId="7D70B5D6" w14:textId="77777777" w:rsidR="00281597" w:rsidRPr="00C53D2B" w:rsidRDefault="00281597" w:rsidP="005602FC">
      <w:pPr>
        <w:tabs>
          <w:tab w:val="left" w:pos="2268"/>
        </w:tabs>
        <w:spacing w:before="0"/>
        <w:rPr>
          <w:rFonts w:ascii="Marianne" w:hAnsi="Marianne" w:cs="Calibri Light"/>
          <w:sz w:val="16"/>
          <w:szCs w:val="16"/>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281597" w:rsidRPr="00C53D2B" w14:paraId="58A13F52" w14:textId="77777777" w:rsidTr="00384B02">
        <w:trPr>
          <w:cantSplit/>
          <w:trHeight w:val="945"/>
        </w:trPr>
        <w:tc>
          <w:tcPr>
            <w:tcW w:w="1630" w:type="dxa"/>
            <w:tcBorders>
              <w:top w:val="nil"/>
              <w:left w:val="nil"/>
              <w:bottom w:val="nil"/>
              <w:right w:val="single" w:sz="4" w:space="0" w:color="auto"/>
            </w:tcBorders>
            <w:vAlign w:val="center"/>
          </w:tcPr>
          <w:p w14:paraId="67FCBD23" w14:textId="77777777" w:rsidR="00281597" w:rsidRPr="00C53D2B" w:rsidRDefault="00281597" w:rsidP="00281597">
            <w:pPr>
              <w:tabs>
                <w:tab w:val="left" w:pos="2268"/>
              </w:tabs>
              <w:rPr>
                <w:rFonts w:ascii="Marianne" w:hAnsi="Marianne" w:cs="Calibri Light"/>
                <w:b/>
                <w:bCs/>
                <w:sz w:val="16"/>
                <w:szCs w:val="16"/>
              </w:rPr>
            </w:pPr>
            <w:r w:rsidRPr="00C53D2B">
              <w:rPr>
                <w:rFonts w:ascii="Marianne" w:hAnsi="Marianne" w:cs="Calibri Light"/>
                <w:b/>
                <w:bCs/>
                <w:sz w:val="16"/>
                <w:szCs w:val="16"/>
              </w:rPr>
              <w:t xml:space="preserve">Objet </w:t>
            </w:r>
          </w:p>
          <w:p w14:paraId="65F0E538" w14:textId="77777777" w:rsidR="00281597" w:rsidRPr="00C53D2B" w:rsidRDefault="00281597" w:rsidP="00281597">
            <w:pPr>
              <w:tabs>
                <w:tab w:val="left" w:pos="2268"/>
              </w:tabs>
              <w:rPr>
                <w:rFonts w:ascii="Marianne" w:hAnsi="Marianne" w:cs="Calibri Light"/>
                <w:b/>
                <w:bCs/>
                <w:sz w:val="16"/>
                <w:szCs w:val="16"/>
              </w:rPr>
            </w:pPr>
            <w:r w:rsidRPr="00C53D2B">
              <w:rPr>
                <w:rFonts w:ascii="Marianne" w:hAnsi="Marianne" w:cs="Calibri Light"/>
                <w:b/>
                <w:bCs/>
                <w:sz w:val="16"/>
                <w:szCs w:val="16"/>
              </w:rPr>
              <w:t>Du marché</w:t>
            </w:r>
          </w:p>
        </w:tc>
        <w:tc>
          <w:tcPr>
            <w:tcW w:w="7371" w:type="dxa"/>
            <w:tcBorders>
              <w:top w:val="single" w:sz="4" w:space="0" w:color="auto"/>
              <w:left w:val="single" w:sz="4" w:space="0" w:color="auto"/>
              <w:bottom w:val="single" w:sz="4" w:space="0" w:color="auto"/>
              <w:right w:val="single" w:sz="4" w:space="0" w:color="auto"/>
            </w:tcBorders>
          </w:tcPr>
          <w:p w14:paraId="659678B2" w14:textId="059216F8" w:rsidR="00701017" w:rsidRPr="00C53D2B" w:rsidRDefault="00C53D2B" w:rsidP="00C53D2B">
            <w:pPr>
              <w:tabs>
                <w:tab w:val="left" w:pos="2268"/>
              </w:tabs>
              <w:overflowPunct w:val="0"/>
              <w:autoSpaceDE w:val="0"/>
              <w:autoSpaceDN w:val="0"/>
              <w:adjustRightInd w:val="0"/>
              <w:textAlignment w:val="baseline"/>
              <w:rPr>
                <w:rFonts w:ascii="Marianne" w:hAnsi="Marianne" w:cs="Calibri Light"/>
                <w:b/>
                <w:sz w:val="16"/>
                <w:szCs w:val="16"/>
              </w:rPr>
            </w:pPr>
            <w:r w:rsidRPr="00C53D2B">
              <w:rPr>
                <w:rFonts w:ascii="Marianne" w:hAnsi="Marianne" w:cs="Calibri Light"/>
                <w:b/>
                <w:sz w:val="16"/>
                <w:szCs w:val="16"/>
              </w:rPr>
              <w:t>Mission de coordination sécurité et protection de la sante (CSPS) pour le partenariat d'innovation pour la construction de quartiers de semi-liberté</w:t>
            </w:r>
          </w:p>
        </w:tc>
      </w:tr>
    </w:tbl>
    <w:p w14:paraId="3D0713E4" w14:textId="77777777" w:rsidR="00281597" w:rsidRPr="00C53D2B" w:rsidRDefault="00281597" w:rsidP="005602FC">
      <w:pPr>
        <w:tabs>
          <w:tab w:val="left" w:pos="2268"/>
        </w:tabs>
        <w:spacing w:before="0"/>
        <w:rPr>
          <w:rFonts w:ascii="Marianne" w:hAnsi="Marianne" w:cs="Calibri Light"/>
          <w:sz w:val="16"/>
          <w:szCs w:val="16"/>
        </w:rPr>
      </w:pPr>
    </w:p>
    <w:tbl>
      <w:tblPr>
        <w:tblW w:w="0" w:type="auto"/>
        <w:tblLayout w:type="fixed"/>
        <w:tblCellMar>
          <w:left w:w="70" w:type="dxa"/>
          <w:right w:w="70" w:type="dxa"/>
        </w:tblCellMar>
        <w:tblLook w:val="0000" w:firstRow="0" w:lastRow="0" w:firstColumn="0" w:lastColumn="0" w:noHBand="0" w:noVBand="0"/>
      </w:tblPr>
      <w:tblGrid>
        <w:gridCol w:w="5155"/>
        <w:gridCol w:w="160"/>
        <w:gridCol w:w="3686"/>
      </w:tblGrid>
      <w:tr w:rsidR="00281597" w:rsidRPr="00C53D2B" w14:paraId="407A3FBA" w14:textId="77777777" w:rsidTr="00384B02">
        <w:trPr>
          <w:cantSplit/>
          <w:trHeight w:val="2092"/>
        </w:trPr>
        <w:tc>
          <w:tcPr>
            <w:tcW w:w="5155" w:type="dxa"/>
            <w:tcBorders>
              <w:top w:val="single" w:sz="4" w:space="0" w:color="auto"/>
              <w:left w:val="single" w:sz="4" w:space="0" w:color="auto"/>
              <w:bottom w:val="single" w:sz="4" w:space="0" w:color="auto"/>
              <w:right w:val="single" w:sz="4" w:space="0" w:color="auto"/>
            </w:tcBorders>
          </w:tcPr>
          <w:p w14:paraId="5392E945" w14:textId="6E01B855" w:rsidR="00281597" w:rsidRPr="00C53D2B" w:rsidRDefault="00281597" w:rsidP="00281597">
            <w:pPr>
              <w:tabs>
                <w:tab w:val="right" w:pos="4325"/>
              </w:tabs>
              <w:spacing w:before="60"/>
              <w:rPr>
                <w:rFonts w:ascii="Marianne" w:hAnsi="Marianne" w:cs="Calibri Light"/>
                <w:sz w:val="16"/>
                <w:szCs w:val="16"/>
              </w:rPr>
            </w:pPr>
            <w:r w:rsidRPr="00C53D2B">
              <w:rPr>
                <w:rFonts w:ascii="Marianne" w:hAnsi="Marianne" w:cs="Calibri Light"/>
                <w:sz w:val="16"/>
                <w:szCs w:val="16"/>
              </w:rPr>
              <w:t>Date de notification du</w:t>
            </w:r>
            <w:r w:rsidRPr="00C53D2B">
              <w:rPr>
                <w:rFonts w:ascii="Calibri" w:hAnsi="Calibri" w:cs="Calibri"/>
                <w:sz w:val="16"/>
                <w:szCs w:val="16"/>
              </w:rPr>
              <w:t> </w:t>
            </w:r>
            <w:r w:rsidRPr="00C53D2B">
              <w:rPr>
                <w:rFonts w:ascii="Marianne" w:hAnsi="Marianne" w:cs="Calibri Light"/>
                <w:sz w:val="16"/>
                <w:szCs w:val="16"/>
              </w:rPr>
              <w:t>march</w:t>
            </w:r>
            <w:r w:rsidRPr="00C53D2B">
              <w:rPr>
                <w:rFonts w:ascii="Marianne" w:hAnsi="Marianne" w:cs="Marianne"/>
                <w:sz w:val="16"/>
                <w:szCs w:val="16"/>
              </w:rPr>
              <w:t>é</w:t>
            </w:r>
            <w:r w:rsidR="00B77EFE" w:rsidRPr="00C53D2B">
              <w:rPr>
                <w:rFonts w:ascii="Marianne" w:hAnsi="Marianne" w:cs="Marianne"/>
                <w:sz w:val="16"/>
                <w:szCs w:val="16"/>
              </w:rPr>
              <w:t xml:space="preserve"> </w:t>
            </w:r>
            <w:r w:rsidRPr="00C53D2B">
              <w:rPr>
                <w:rFonts w:ascii="Marianne" w:hAnsi="Marianne" w:cs="Calibri Light"/>
                <w:sz w:val="16"/>
                <w:szCs w:val="16"/>
              </w:rPr>
              <w:t>:</w:t>
            </w:r>
          </w:p>
          <w:p w14:paraId="460BD4EE" w14:textId="5E31817B" w:rsidR="00281597" w:rsidRDefault="00281597" w:rsidP="00281597">
            <w:pPr>
              <w:tabs>
                <w:tab w:val="right" w:pos="4325"/>
              </w:tabs>
              <w:rPr>
                <w:rFonts w:ascii="Marianne" w:hAnsi="Marianne" w:cs="Calibri Light"/>
                <w:b/>
                <w:bCs/>
                <w:sz w:val="16"/>
                <w:szCs w:val="16"/>
              </w:rPr>
            </w:pPr>
            <w:r w:rsidRPr="00C53D2B">
              <w:rPr>
                <w:rFonts w:ascii="Marianne" w:hAnsi="Marianne" w:cs="Calibri Light"/>
                <w:b/>
                <w:bCs/>
                <w:sz w:val="16"/>
                <w:szCs w:val="16"/>
              </w:rPr>
              <w:t>Montant</w:t>
            </w:r>
            <w:r w:rsidR="002A26A6" w:rsidRPr="00C53D2B">
              <w:rPr>
                <w:rFonts w:ascii="Calibri" w:hAnsi="Calibri" w:cs="Calibri"/>
                <w:b/>
                <w:bCs/>
                <w:sz w:val="16"/>
                <w:szCs w:val="16"/>
              </w:rPr>
              <w:t> </w:t>
            </w:r>
            <w:r w:rsidR="00543B5E">
              <w:rPr>
                <w:rFonts w:ascii="Marianne" w:hAnsi="Marianne" w:cs="Calibri Light"/>
                <w:b/>
                <w:bCs/>
                <w:sz w:val="16"/>
                <w:szCs w:val="16"/>
              </w:rPr>
              <w:t>minimum</w:t>
            </w:r>
            <w:r w:rsidR="00543B5E">
              <w:rPr>
                <w:rFonts w:ascii="Calibri" w:hAnsi="Calibri" w:cs="Calibri"/>
                <w:b/>
                <w:bCs/>
                <w:sz w:val="16"/>
                <w:szCs w:val="16"/>
              </w:rPr>
              <w:t> </w:t>
            </w:r>
            <w:r w:rsidR="00543B5E">
              <w:rPr>
                <w:rFonts w:ascii="Marianne" w:hAnsi="Marianne" w:cs="Calibri Light"/>
                <w:b/>
                <w:bCs/>
                <w:sz w:val="16"/>
                <w:szCs w:val="16"/>
              </w:rPr>
              <w:t>:</w:t>
            </w:r>
            <w:ins w:id="1" w:author="LALYRE Katleen" w:date="2025-07-28T15:42:00Z" w16du:dateUtc="2025-07-28T13:42:00Z">
              <w:r w:rsidR="00C23C30">
                <w:rPr>
                  <w:rFonts w:ascii="Marianne" w:hAnsi="Marianne" w:cs="Calibri Light"/>
                  <w:b/>
                  <w:bCs/>
                  <w:sz w:val="16"/>
                  <w:szCs w:val="16"/>
                </w:rPr>
                <w:t xml:space="preserve"> sans minimum </w:t>
              </w:r>
            </w:ins>
          </w:p>
          <w:p w14:paraId="36FB21E2" w14:textId="5ED5C13A" w:rsidR="00543B5E" w:rsidRPr="00C53D2B" w:rsidRDefault="00543B5E" w:rsidP="00281597">
            <w:pPr>
              <w:tabs>
                <w:tab w:val="right" w:pos="4325"/>
              </w:tabs>
              <w:rPr>
                <w:rFonts w:ascii="Marianne" w:hAnsi="Marianne" w:cs="Calibri Light"/>
                <w:b/>
                <w:bCs/>
                <w:sz w:val="16"/>
                <w:szCs w:val="16"/>
              </w:rPr>
            </w:pPr>
            <w:r>
              <w:rPr>
                <w:rFonts w:ascii="Marianne" w:hAnsi="Marianne" w:cs="Calibri Light"/>
                <w:b/>
                <w:bCs/>
                <w:sz w:val="16"/>
                <w:szCs w:val="16"/>
              </w:rPr>
              <w:t>Montant maximum</w:t>
            </w:r>
            <w:r>
              <w:rPr>
                <w:rFonts w:ascii="Calibri" w:hAnsi="Calibri" w:cs="Calibri"/>
                <w:b/>
                <w:bCs/>
                <w:sz w:val="16"/>
                <w:szCs w:val="16"/>
              </w:rPr>
              <w:t> </w:t>
            </w:r>
            <w:r>
              <w:rPr>
                <w:rFonts w:ascii="Marianne" w:hAnsi="Marianne" w:cs="Calibri Light"/>
                <w:b/>
                <w:bCs/>
                <w:sz w:val="16"/>
                <w:szCs w:val="16"/>
              </w:rPr>
              <w:t>: 142</w:t>
            </w:r>
            <w:r>
              <w:rPr>
                <w:rFonts w:ascii="Calibri" w:hAnsi="Calibri" w:cs="Calibri"/>
                <w:b/>
                <w:bCs/>
                <w:sz w:val="16"/>
                <w:szCs w:val="16"/>
              </w:rPr>
              <w:t> </w:t>
            </w:r>
            <w:r>
              <w:rPr>
                <w:rFonts w:ascii="Marianne" w:hAnsi="Marianne" w:cs="Calibri Light"/>
                <w:b/>
                <w:bCs/>
                <w:sz w:val="16"/>
                <w:szCs w:val="16"/>
              </w:rPr>
              <w:t>990 €</w:t>
            </w:r>
            <w:ins w:id="2" w:author="LALYRE Katleen" w:date="2025-07-28T15:42:00Z" w16du:dateUtc="2025-07-28T13:42:00Z">
              <w:r w:rsidR="00C23C30">
                <w:rPr>
                  <w:rFonts w:ascii="Marianne" w:hAnsi="Marianne" w:cs="Calibri Light"/>
                  <w:b/>
                  <w:bCs/>
                  <w:sz w:val="16"/>
                  <w:szCs w:val="16"/>
                </w:rPr>
                <w:t xml:space="preserve"> HT pour toute la durée de l’accord-cadre</w:t>
              </w:r>
            </w:ins>
          </w:p>
          <w:p w14:paraId="4EF498A2" w14:textId="77777777" w:rsidR="002A26A6" w:rsidRPr="00C53D2B" w:rsidRDefault="002A26A6" w:rsidP="00281597">
            <w:pPr>
              <w:tabs>
                <w:tab w:val="right" w:pos="4325"/>
              </w:tabs>
              <w:rPr>
                <w:rFonts w:ascii="Marianne" w:hAnsi="Marianne" w:cs="Calibri Light"/>
                <w:b/>
                <w:bCs/>
                <w:sz w:val="16"/>
                <w:szCs w:val="16"/>
              </w:rPr>
            </w:pPr>
          </w:p>
          <w:p w14:paraId="18906774" w14:textId="77777777" w:rsidR="00281597" w:rsidRPr="00C53D2B" w:rsidRDefault="00281597" w:rsidP="00281597">
            <w:pPr>
              <w:tabs>
                <w:tab w:val="right" w:pos="5015"/>
              </w:tabs>
              <w:autoSpaceDN w:val="0"/>
              <w:spacing w:after="120"/>
              <w:textAlignment w:val="baseline"/>
              <w:rPr>
                <w:rFonts w:ascii="Marianne" w:hAnsi="Marianne" w:cs="Calibri Light"/>
                <w:sz w:val="16"/>
                <w:szCs w:val="16"/>
              </w:rPr>
            </w:pPr>
          </w:p>
        </w:tc>
        <w:tc>
          <w:tcPr>
            <w:tcW w:w="160" w:type="dxa"/>
            <w:tcBorders>
              <w:left w:val="single" w:sz="4" w:space="0" w:color="auto"/>
              <w:right w:val="single" w:sz="4" w:space="0" w:color="auto"/>
            </w:tcBorders>
          </w:tcPr>
          <w:p w14:paraId="76DD967E" w14:textId="77777777" w:rsidR="00281597" w:rsidRPr="00C53D2B" w:rsidRDefault="00281597" w:rsidP="00281597">
            <w:pPr>
              <w:tabs>
                <w:tab w:val="left" w:pos="2268"/>
              </w:tabs>
              <w:overflowPunct w:val="0"/>
              <w:autoSpaceDE w:val="0"/>
              <w:autoSpaceDN w:val="0"/>
              <w:adjustRightInd w:val="0"/>
              <w:textAlignment w:val="baseline"/>
              <w:rPr>
                <w:rFonts w:ascii="Marianne" w:hAnsi="Marianne" w:cs="Calibri Light"/>
                <w:sz w:val="16"/>
                <w:szCs w:val="16"/>
              </w:rPr>
            </w:pPr>
            <w:r w:rsidRPr="00C53D2B">
              <w:rPr>
                <w:rFonts w:ascii="Marianne" w:hAnsi="Marianne" w:cs="Calibri Light"/>
                <w:sz w:val="16"/>
                <w:szCs w:val="16"/>
              </w:rPr>
              <w:tab/>
            </w:r>
          </w:p>
        </w:tc>
        <w:tc>
          <w:tcPr>
            <w:tcW w:w="3686" w:type="dxa"/>
            <w:tcBorders>
              <w:top w:val="single" w:sz="4" w:space="0" w:color="auto"/>
              <w:left w:val="single" w:sz="4" w:space="0" w:color="auto"/>
              <w:bottom w:val="single" w:sz="4" w:space="0" w:color="auto"/>
              <w:right w:val="single" w:sz="4" w:space="0" w:color="auto"/>
            </w:tcBorders>
          </w:tcPr>
          <w:p w14:paraId="2DE3594F" w14:textId="77777777" w:rsidR="00281597" w:rsidRPr="00C53D2B" w:rsidRDefault="00281597" w:rsidP="00281597">
            <w:pPr>
              <w:rPr>
                <w:rFonts w:ascii="Marianne" w:hAnsi="Marianne" w:cs="Calibri Light"/>
                <w:sz w:val="16"/>
                <w:szCs w:val="16"/>
              </w:rPr>
            </w:pPr>
            <w:r w:rsidRPr="00C53D2B">
              <w:rPr>
                <w:rFonts w:ascii="Marianne" w:hAnsi="Marianne" w:cs="Calibri Light"/>
                <w:sz w:val="16"/>
                <w:szCs w:val="16"/>
              </w:rPr>
              <w:t>Nantissement</w:t>
            </w:r>
            <w:r w:rsidRPr="00C53D2B">
              <w:rPr>
                <w:rFonts w:ascii="Calibri" w:hAnsi="Calibri" w:cs="Calibri"/>
                <w:sz w:val="16"/>
                <w:szCs w:val="16"/>
              </w:rPr>
              <w:t> </w:t>
            </w:r>
            <w:r w:rsidRPr="00C53D2B">
              <w:rPr>
                <w:rFonts w:ascii="Marianne" w:hAnsi="Marianne" w:cs="Calibri Light"/>
                <w:sz w:val="16"/>
                <w:szCs w:val="16"/>
              </w:rPr>
              <w:t>:</w:t>
            </w:r>
          </w:p>
          <w:p w14:paraId="05E5F728" w14:textId="77777777" w:rsidR="00FE3EFA" w:rsidRPr="00C53D2B" w:rsidRDefault="00FE3EFA" w:rsidP="00FE3EFA">
            <w:pPr>
              <w:pStyle w:val="Normalbis"/>
              <w:tabs>
                <w:tab w:val="clear" w:pos="2268"/>
              </w:tabs>
              <w:overflowPunct/>
              <w:autoSpaceDE/>
              <w:autoSpaceDN/>
              <w:adjustRightInd/>
              <w:spacing w:before="0"/>
              <w:textAlignment w:val="auto"/>
              <w:rPr>
                <w:rFonts w:ascii="Marianne" w:hAnsi="Marianne" w:cs="Calibri Light"/>
                <w:sz w:val="16"/>
                <w:szCs w:val="16"/>
              </w:rPr>
            </w:pPr>
          </w:p>
          <w:p w14:paraId="624769A2" w14:textId="77777777" w:rsidR="00FE3EFA" w:rsidRPr="00C53D2B" w:rsidRDefault="00FE3EFA" w:rsidP="00FE3EFA">
            <w:pPr>
              <w:pStyle w:val="Normalbis"/>
              <w:tabs>
                <w:tab w:val="clear" w:pos="2268"/>
              </w:tabs>
              <w:overflowPunct/>
              <w:autoSpaceDE/>
              <w:autoSpaceDN/>
              <w:adjustRightInd/>
              <w:spacing w:before="0"/>
              <w:textAlignment w:val="auto"/>
              <w:rPr>
                <w:rFonts w:ascii="Marianne" w:hAnsi="Marianne" w:cs="Calibri Light"/>
                <w:sz w:val="16"/>
                <w:szCs w:val="16"/>
              </w:rPr>
            </w:pPr>
            <w:r w:rsidRPr="00C53D2B">
              <w:rPr>
                <w:rFonts w:ascii="Marianne" w:hAnsi="Marianne" w:cs="Calibri Light"/>
                <w:sz w:val="16"/>
                <w:szCs w:val="16"/>
              </w:rPr>
              <w:t>Programme</w:t>
            </w:r>
            <w:r w:rsidRPr="00C53D2B">
              <w:rPr>
                <w:rFonts w:ascii="Calibri" w:hAnsi="Calibri" w:cs="Calibri"/>
                <w:sz w:val="16"/>
                <w:szCs w:val="16"/>
              </w:rPr>
              <w:t> </w:t>
            </w:r>
            <w:r w:rsidRPr="00C53D2B">
              <w:rPr>
                <w:rFonts w:ascii="Marianne" w:hAnsi="Marianne" w:cs="Calibri Light"/>
                <w:sz w:val="16"/>
                <w:szCs w:val="16"/>
              </w:rPr>
              <w:t>:</w:t>
            </w:r>
          </w:p>
          <w:p w14:paraId="68AC5D37" w14:textId="77777777" w:rsidR="00FE3EFA" w:rsidRPr="00C53D2B" w:rsidRDefault="00FE3EFA" w:rsidP="00FE3EFA">
            <w:pPr>
              <w:pStyle w:val="Normalbis"/>
              <w:tabs>
                <w:tab w:val="clear" w:pos="2268"/>
              </w:tabs>
              <w:overflowPunct/>
              <w:autoSpaceDE/>
              <w:autoSpaceDN/>
              <w:adjustRightInd/>
              <w:spacing w:before="0"/>
              <w:textAlignment w:val="auto"/>
              <w:rPr>
                <w:rFonts w:ascii="Marianne" w:hAnsi="Marianne" w:cs="Calibri Light"/>
                <w:sz w:val="16"/>
                <w:szCs w:val="16"/>
              </w:rPr>
            </w:pPr>
            <w:r w:rsidRPr="00C53D2B">
              <w:rPr>
                <w:rFonts w:ascii="Marianne" w:hAnsi="Marianne" w:cs="Calibri Light"/>
                <w:sz w:val="16"/>
                <w:szCs w:val="16"/>
              </w:rPr>
              <w:t>Opération</w:t>
            </w:r>
            <w:r w:rsidRPr="00C53D2B">
              <w:rPr>
                <w:rFonts w:ascii="Calibri" w:hAnsi="Calibri" w:cs="Calibri"/>
                <w:sz w:val="16"/>
                <w:szCs w:val="16"/>
              </w:rPr>
              <w:t> </w:t>
            </w:r>
            <w:r w:rsidRPr="00C53D2B">
              <w:rPr>
                <w:rFonts w:ascii="Marianne" w:hAnsi="Marianne" w:cs="Calibri Light"/>
                <w:sz w:val="16"/>
                <w:szCs w:val="16"/>
              </w:rPr>
              <w:t xml:space="preserve">: </w:t>
            </w:r>
          </w:p>
          <w:p w14:paraId="3781005D" w14:textId="77777777" w:rsidR="00FE3EFA" w:rsidRPr="00C53D2B" w:rsidRDefault="00FE3EFA" w:rsidP="00FE3EFA">
            <w:pPr>
              <w:pStyle w:val="Normalbis"/>
              <w:tabs>
                <w:tab w:val="clear" w:pos="2268"/>
              </w:tabs>
              <w:overflowPunct/>
              <w:autoSpaceDE/>
              <w:autoSpaceDN/>
              <w:adjustRightInd/>
              <w:spacing w:before="0"/>
              <w:textAlignment w:val="auto"/>
              <w:rPr>
                <w:rFonts w:ascii="Marianne" w:hAnsi="Marianne" w:cs="Calibri Light"/>
                <w:sz w:val="16"/>
                <w:szCs w:val="16"/>
              </w:rPr>
            </w:pPr>
            <w:r w:rsidRPr="00C53D2B">
              <w:rPr>
                <w:rFonts w:ascii="Marianne" w:hAnsi="Marianne" w:cs="Calibri Light"/>
                <w:sz w:val="16"/>
                <w:szCs w:val="16"/>
              </w:rPr>
              <w:t>EJ N</w:t>
            </w:r>
            <w:proofErr w:type="gramStart"/>
            <w:r w:rsidRPr="00C53D2B">
              <w:rPr>
                <w:rFonts w:ascii="Marianne" w:hAnsi="Marianne" w:cs="Calibri Light"/>
                <w:sz w:val="16"/>
                <w:szCs w:val="16"/>
              </w:rPr>
              <w:t>°:</w:t>
            </w:r>
            <w:proofErr w:type="gramEnd"/>
          </w:p>
          <w:p w14:paraId="6AF7D383" w14:textId="77777777" w:rsidR="002A26A6" w:rsidRPr="00C53D2B" w:rsidRDefault="002A26A6" w:rsidP="00FE3EFA">
            <w:pPr>
              <w:rPr>
                <w:rFonts w:ascii="Marianne" w:hAnsi="Marianne" w:cs="Calibri Light"/>
                <w:sz w:val="16"/>
                <w:szCs w:val="16"/>
              </w:rPr>
            </w:pPr>
          </w:p>
        </w:tc>
      </w:tr>
    </w:tbl>
    <w:p w14:paraId="2CEB9538" w14:textId="77777777" w:rsidR="00281597" w:rsidRPr="00C53D2B" w:rsidRDefault="00281597" w:rsidP="005602FC">
      <w:pPr>
        <w:tabs>
          <w:tab w:val="left" w:pos="2268"/>
        </w:tabs>
        <w:spacing w:before="0"/>
        <w:rPr>
          <w:rFonts w:ascii="Marianne" w:hAnsi="Marianne" w:cs="Calibri Light"/>
          <w:sz w:val="16"/>
          <w:szCs w:val="16"/>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7797"/>
      </w:tblGrid>
      <w:tr w:rsidR="007A6AFE" w:rsidRPr="00C53D2B" w14:paraId="62E63E2F" w14:textId="77777777" w:rsidTr="007A6AFE">
        <w:trPr>
          <w:cantSplit/>
        </w:trPr>
        <w:tc>
          <w:tcPr>
            <w:tcW w:w="1204" w:type="dxa"/>
            <w:tcBorders>
              <w:top w:val="nil"/>
              <w:left w:val="nil"/>
              <w:bottom w:val="nil"/>
            </w:tcBorders>
            <w:vAlign w:val="center"/>
          </w:tcPr>
          <w:p w14:paraId="64C8463B" w14:textId="77777777" w:rsidR="007A6AFE" w:rsidRPr="00C53D2B" w:rsidRDefault="007A6AFE" w:rsidP="007A6AFE">
            <w:pPr>
              <w:tabs>
                <w:tab w:val="left" w:pos="2268"/>
              </w:tabs>
              <w:rPr>
                <w:rFonts w:ascii="Marianne" w:hAnsi="Marianne" w:cs="Calibri Light"/>
                <w:b/>
                <w:bCs/>
                <w:sz w:val="16"/>
                <w:szCs w:val="16"/>
              </w:rPr>
            </w:pPr>
            <w:r w:rsidRPr="00C53D2B">
              <w:rPr>
                <w:rFonts w:ascii="Marianne" w:hAnsi="Marianne" w:cs="Calibri Light"/>
                <w:b/>
                <w:bCs/>
                <w:sz w:val="16"/>
                <w:szCs w:val="16"/>
              </w:rPr>
              <w:t xml:space="preserve">Passation du marché </w:t>
            </w:r>
          </w:p>
        </w:tc>
        <w:tc>
          <w:tcPr>
            <w:tcW w:w="7797" w:type="dxa"/>
          </w:tcPr>
          <w:p w14:paraId="120E3CBE" w14:textId="72A1D9B6" w:rsidR="00C53D2B" w:rsidRPr="00C53D2B" w:rsidRDefault="00C53D2B" w:rsidP="007A6AFE">
            <w:pPr>
              <w:rPr>
                <w:rFonts w:ascii="Marianne" w:hAnsi="Marianne" w:cs="Calibri Light"/>
                <w:sz w:val="16"/>
                <w:szCs w:val="16"/>
              </w:rPr>
            </w:pPr>
            <w:r w:rsidRPr="00C53D2B">
              <w:rPr>
                <w:rFonts w:ascii="Marianne" w:hAnsi="Marianne" w:cs="Calibri Light"/>
                <w:sz w:val="16"/>
                <w:szCs w:val="16"/>
              </w:rPr>
              <w:t xml:space="preserve">Accord-cadre </w:t>
            </w:r>
            <w:r w:rsidR="00A85BD4" w:rsidRPr="00A85BD4">
              <w:rPr>
                <w:rFonts w:ascii="Marianne" w:hAnsi="Marianne" w:cs="Calibri Light"/>
                <w:sz w:val="16"/>
                <w:szCs w:val="16"/>
              </w:rPr>
              <w:t xml:space="preserve">de prestations intellectuelles </w:t>
            </w:r>
            <w:r w:rsidRPr="00C53D2B">
              <w:rPr>
                <w:rFonts w:ascii="Marianne" w:hAnsi="Marianne" w:cs="Calibri Light"/>
                <w:sz w:val="16"/>
                <w:szCs w:val="16"/>
              </w:rPr>
              <w:t>conclu à l’issue d’un</w:t>
            </w:r>
            <w:r w:rsidR="00A85BD4">
              <w:rPr>
                <w:rFonts w:ascii="Marianne" w:hAnsi="Marianne" w:cs="Calibri Light"/>
                <w:sz w:val="16"/>
                <w:szCs w:val="16"/>
              </w:rPr>
              <w:t>e</w:t>
            </w:r>
            <w:r w:rsidRPr="00C53D2B">
              <w:rPr>
                <w:rFonts w:ascii="Marianne" w:hAnsi="Marianne" w:cs="Calibri Light"/>
                <w:sz w:val="16"/>
                <w:szCs w:val="16"/>
              </w:rPr>
              <w:t xml:space="preserve"> </w:t>
            </w:r>
            <w:r w:rsidR="00A85BD4" w:rsidRPr="00A85BD4">
              <w:rPr>
                <w:rFonts w:ascii="Marianne" w:hAnsi="Marianne" w:cs="Calibri Light"/>
                <w:sz w:val="16"/>
                <w:szCs w:val="16"/>
              </w:rPr>
              <w:t>procédure adaptée ouverte, en application</w:t>
            </w:r>
            <w:r w:rsidR="00A85BD4">
              <w:rPr>
                <w:rFonts w:ascii="Marianne" w:hAnsi="Marianne" w:cs="Calibri Light"/>
                <w:sz w:val="16"/>
                <w:szCs w:val="16"/>
              </w:rPr>
              <w:t xml:space="preserve"> </w:t>
            </w:r>
            <w:r w:rsidR="00A85BD4" w:rsidRPr="00A85BD4">
              <w:rPr>
                <w:rFonts w:ascii="Marianne" w:hAnsi="Marianne" w:cs="Calibri Light"/>
                <w:sz w:val="16"/>
                <w:szCs w:val="16"/>
              </w:rPr>
              <w:t>des articles R. 2123-1 à R. 2123-7 du Code de la commande publique</w:t>
            </w:r>
          </w:p>
        </w:tc>
      </w:tr>
    </w:tbl>
    <w:p w14:paraId="35EC7BFF" w14:textId="77777777" w:rsidR="00281597" w:rsidRPr="00C53D2B" w:rsidRDefault="00281597" w:rsidP="005602FC">
      <w:pPr>
        <w:tabs>
          <w:tab w:val="left" w:pos="2268"/>
        </w:tabs>
        <w:spacing w:before="0"/>
        <w:rPr>
          <w:rFonts w:ascii="Marianne" w:hAnsi="Marianne" w:cs="Calibri Ligh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7797"/>
      </w:tblGrid>
      <w:tr w:rsidR="00281597" w:rsidRPr="00C53D2B" w14:paraId="6EDB8DDE" w14:textId="77777777" w:rsidTr="00384B02">
        <w:trPr>
          <w:cantSplit/>
        </w:trPr>
        <w:tc>
          <w:tcPr>
            <w:tcW w:w="1204" w:type="dxa"/>
            <w:tcBorders>
              <w:top w:val="nil"/>
              <w:left w:val="nil"/>
              <w:bottom w:val="nil"/>
            </w:tcBorders>
            <w:vAlign w:val="center"/>
          </w:tcPr>
          <w:p w14:paraId="4C5DC731" w14:textId="77777777" w:rsidR="00281597" w:rsidRPr="00C53D2B" w:rsidRDefault="00281597" w:rsidP="00281597">
            <w:pPr>
              <w:tabs>
                <w:tab w:val="left" w:pos="2268"/>
              </w:tabs>
              <w:rPr>
                <w:rFonts w:ascii="Marianne" w:hAnsi="Marianne" w:cs="Calibri Light"/>
                <w:sz w:val="16"/>
                <w:szCs w:val="16"/>
              </w:rPr>
            </w:pPr>
            <w:r w:rsidRPr="00C53D2B">
              <w:rPr>
                <w:rFonts w:ascii="Marianne" w:hAnsi="Marianne" w:cs="Calibri Light"/>
                <w:b/>
                <w:bCs/>
                <w:sz w:val="16"/>
                <w:szCs w:val="16"/>
              </w:rPr>
              <w:t>Mois m0</w:t>
            </w:r>
          </w:p>
        </w:tc>
        <w:tc>
          <w:tcPr>
            <w:tcW w:w="7797" w:type="dxa"/>
          </w:tcPr>
          <w:p w14:paraId="3E19678F" w14:textId="03029AC5" w:rsidR="00761971" w:rsidRPr="00C53D2B" w:rsidRDefault="00281597" w:rsidP="00761971">
            <w:pPr>
              <w:rPr>
                <w:rFonts w:ascii="Marianne" w:hAnsi="Marianne" w:cs="Calibri Light"/>
                <w:sz w:val="16"/>
                <w:szCs w:val="16"/>
              </w:rPr>
            </w:pPr>
            <w:r w:rsidRPr="00C53D2B">
              <w:rPr>
                <w:rFonts w:ascii="Marianne" w:hAnsi="Marianne" w:cs="Calibri Light"/>
                <w:sz w:val="16"/>
                <w:szCs w:val="16"/>
              </w:rPr>
              <w:t xml:space="preserve">Les prix du présent </w:t>
            </w:r>
            <w:r w:rsidR="002A26A6" w:rsidRPr="00C53D2B">
              <w:rPr>
                <w:rFonts w:ascii="Marianne" w:hAnsi="Marianne" w:cs="Calibri Light"/>
                <w:sz w:val="16"/>
                <w:szCs w:val="16"/>
              </w:rPr>
              <w:t>marché</w:t>
            </w:r>
            <w:r w:rsidRPr="00C53D2B">
              <w:rPr>
                <w:rFonts w:ascii="Marianne" w:hAnsi="Marianne" w:cs="Calibri Light"/>
                <w:sz w:val="16"/>
                <w:szCs w:val="16"/>
              </w:rPr>
              <w:t xml:space="preserve"> sont réputés établis sur la base des conditions économiques du mois </w:t>
            </w:r>
            <w:r w:rsidR="004C5164" w:rsidRPr="00C53D2B">
              <w:rPr>
                <w:rFonts w:ascii="Marianne" w:hAnsi="Marianne" w:cs="Calibri Light"/>
                <w:sz w:val="16"/>
                <w:szCs w:val="16"/>
              </w:rPr>
              <w:t>d</w:t>
            </w:r>
            <w:r w:rsidR="00CF0C0F" w:rsidRPr="00C53D2B">
              <w:rPr>
                <w:rFonts w:ascii="Marianne" w:hAnsi="Marianne" w:cs="Calibri Light"/>
                <w:sz w:val="16"/>
                <w:szCs w:val="16"/>
              </w:rPr>
              <w:t xml:space="preserve">e </w:t>
            </w:r>
            <w:r w:rsidR="00761971" w:rsidRPr="00C53D2B">
              <w:rPr>
                <w:rFonts w:ascii="Marianne" w:hAnsi="Marianne" w:cs="Calibri Light"/>
                <w:b/>
                <w:bCs/>
                <w:sz w:val="16"/>
                <w:szCs w:val="16"/>
              </w:rPr>
              <w:t xml:space="preserve">remise des offres. </w:t>
            </w:r>
          </w:p>
          <w:p w14:paraId="1E279067" w14:textId="77777777" w:rsidR="00281597" w:rsidRPr="00C53D2B" w:rsidRDefault="00281597" w:rsidP="00761971">
            <w:pPr>
              <w:rPr>
                <w:rFonts w:ascii="Marianne" w:hAnsi="Marianne" w:cs="Calibri Light"/>
                <w:sz w:val="16"/>
                <w:szCs w:val="16"/>
              </w:rPr>
            </w:pPr>
            <w:r w:rsidRPr="00C53D2B">
              <w:rPr>
                <w:rFonts w:ascii="Marianne" w:hAnsi="Marianne" w:cs="Calibri Light"/>
                <w:sz w:val="16"/>
                <w:szCs w:val="16"/>
              </w:rPr>
              <w:t>Ce mois est appelé mois zéro</w:t>
            </w:r>
            <w:r w:rsidRPr="00C53D2B">
              <w:rPr>
                <w:rFonts w:ascii="Calibri" w:hAnsi="Calibri" w:cs="Calibri"/>
                <w:sz w:val="16"/>
                <w:szCs w:val="16"/>
              </w:rPr>
              <w:t> </w:t>
            </w:r>
            <w:r w:rsidRPr="00C53D2B">
              <w:rPr>
                <w:rFonts w:ascii="Marianne" w:hAnsi="Marianne" w:cs="Calibri Light"/>
                <w:sz w:val="16"/>
                <w:szCs w:val="16"/>
              </w:rPr>
              <w:t xml:space="preserve">: </w:t>
            </w:r>
            <w:r w:rsidRPr="00C53D2B">
              <w:rPr>
                <w:rFonts w:ascii="Marianne" w:hAnsi="Marianne" w:cs="Marianne"/>
                <w:sz w:val="16"/>
                <w:szCs w:val="16"/>
              </w:rPr>
              <w:t>«</w:t>
            </w:r>
            <w:r w:rsidRPr="00C53D2B">
              <w:rPr>
                <w:rFonts w:ascii="Calibri" w:hAnsi="Calibri" w:cs="Calibri"/>
                <w:sz w:val="16"/>
                <w:szCs w:val="16"/>
              </w:rPr>
              <w:t> </w:t>
            </w:r>
            <w:r w:rsidRPr="00C53D2B">
              <w:rPr>
                <w:rFonts w:ascii="Marianne" w:hAnsi="Marianne" w:cs="Calibri Light"/>
                <w:sz w:val="16"/>
                <w:szCs w:val="16"/>
              </w:rPr>
              <w:t>mois m</w:t>
            </w:r>
            <w:r w:rsidRPr="00C53D2B">
              <w:rPr>
                <w:rFonts w:ascii="Marianne" w:hAnsi="Marianne" w:cs="Calibri Light"/>
                <w:sz w:val="16"/>
                <w:szCs w:val="16"/>
                <w:vertAlign w:val="subscript"/>
              </w:rPr>
              <w:t>0</w:t>
            </w:r>
            <w:r w:rsidRPr="00C53D2B">
              <w:rPr>
                <w:rFonts w:ascii="Calibri" w:hAnsi="Calibri" w:cs="Calibri"/>
                <w:sz w:val="16"/>
                <w:szCs w:val="16"/>
              </w:rPr>
              <w:t> </w:t>
            </w:r>
            <w:r w:rsidRPr="00C53D2B">
              <w:rPr>
                <w:rFonts w:ascii="Marianne" w:hAnsi="Marianne" w:cs="Marianne"/>
                <w:sz w:val="16"/>
                <w:szCs w:val="16"/>
              </w:rPr>
              <w:t>»</w:t>
            </w:r>
            <w:r w:rsidRPr="00C53D2B">
              <w:rPr>
                <w:rFonts w:ascii="Marianne" w:hAnsi="Marianne" w:cs="Calibri Light"/>
                <w:sz w:val="16"/>
                <w:szCs w:val="16"/>
              </w:rPr>
              <w:t>.</w:t>
            </w:r>
          </w:p>
        </w:tc>
      </w:tr>
    </w:tbl>
    <w:p w14:paraId="77DE5E4E" w14:textId="77777777" w:rsidR="00FE3EFA" w:rsidRPr="00C53D2B" w:rsidRDefault="008D5F3C" w:rsidP="00FE3EFA">
      <w:pPr>
        <w:rPr>
          <w:rFonts w:ascii="Marianne" w:hAnsi="Marianne" w:cs="Calibri Light"/>
          <w:b/>
          <w:sz w:val="16"/>
          <w:szCs w:val="16"/>
        </w:rPr>
      </w:pPr>
      <w:r w:rsidRPr="00C53D2B">
        <w:rPr>
          <w:rFonts w:ascii="Marianne" w:hAnsi="Marianne" w:cs="Calibri Light"/>
          <w:b/>
          <w:sz w:val="16"/>
          <w:szCs w:val="16"/>
        </w:rPr>
        <w:t xml:space="preserve">Représentant du pouvoir adjudicateur </w:t>
      </w:r>
      <w:r w:rsidR="00FE3EFA" w:rsidRPr="00C53D2B">
        <w:rPr>
          <w:rFonts w:ascii="Marianne" w:hAnsi="Marianne" w:cs="Calibri Light"/>
          <w:b/>
          <w:sz w:val="16"/>
          <w:szCs w:val="16"/>
        </w:rPr>
        <w:t xml:space="preserve">: </w:t>
      </w:r>
    </w:p>
    <w:p w14:paraId="28D4BC77" w14:textId="7953FAA2" w:rsidR="00FE3EFA" w:rsidRPr="00C53D2B" w:rsidRDefault="00FE3EFA" w:rsidP="00FE3EFA">
      <w:pPr>
        <w:rPr>
          <w:rFonts w:ascii="Marianne" w:hAnsi="Marianne" w:cs="Calibri Light"/>
          <w:sz w:val="16"/>
          <w:szCs w:val="16"/>
        </w:rPr>
      </w:pPr>
      <w:r w:rsidRPr="00C53D2B">
        <w:rPr>
          <w:rFonts w:ascii="Marianne" w:hAnsi="Marianne" w:cs="Calibri Light"/>
          <w:sz w:val="16"/>
          <w:szCs w:val="16"/>
        </w:rPr>
        <w:t>M</w:t>
      </w:r>
      <w:r w:rsidR="008A7687" w:rsidRPr="00C53D2B">
        <w:rPr>
          <w:rFonts w:ascii="Marianne" w:hAnsi="Marianne" w:cs="Calibri Light"/>
          <w:sz w:val="16"/>
          <w:szCs w:val="16"/>
        </w:rPr>
        <w:t>onsieur</w:t>
      </w:r>
      <w:r w:rsidRPr="00C53D2B">
        <w:rPr>
          <w:rFonts w:ascii="Marianne" w:hAnsi="Marianne" w:cs="Calibri Light"/>
          <w:sz w:val="16"/>
          <w:szCs w:val="16"/>
        </w:rPr>
        <w:t xml:space="preserve"> l</w:t>
      </w:r>
      <w:r w:rsidR="008A7687" w:rsidRPr="00C53D2B">
        <w:rPr>
          <w:rFonts w:ascii="Marianne" w:hAnsi="Marianne" w:cs="Calibri Light"/>
          <w:sz w:val="16"/>
          <w:szCs w:val="16"/>
        </w:rPr>
        <w:t>e</w:t>
      </w:r>
      <w:r w:rsidRPr="00C53D2B">
        <w:rPr>
          <w:rFonts w:ascii="Marianne" w:hAnsi="Marianne" w:cs="Calibri Light"/>
          <w:sz w:val="16"/>
          <w:szCs w:val="16"/>
        </w:rPr>
        <w:t xml:space="preserve"> directe</w:t>
      </w:r>
      <w:r w:rsidR="008A7687" w:rsidRPr="00C53D2B">
        <w:rPr>
          <w:rFonts w:ascii="Marianne" w:hAnsi="Marianne" w:cs="Calibri Light"/>
          <w:sz w:val="16"/>
          <w:szCs w:val="16"/>
        </w:rPr>
        <w:t>ur</w:t>
      </w:r>
      <w:r w:rsidRPr="00C53D2B">
        <w:rPr>
          <w:rFonts w:ascii="Marianne" w:hAnsi="Marianne" w:cs="Calibri Light"/>
          <w:sz w:val="16"/>
          <w:szCs w:val="16"/>
        </w:rPr>
        <w:t xml:space="preserve"> général de l'APIJ, Immeuble OKABE, 67 avenue de Fontainebleau, 94270 Le Kremlin Bicêtre. </w:t>
      </w:r>
    </w:p>
    <w:p w14:paraId="044EEAE4" w14:textId="77777777" w:rsidR="00FE3EFA" w:rsidRPr="00C53D2B" w:rsidRDefault="00FE3EFA" w:rsidP="00FE3EFA">
      <w:pPr>
        <w:rPr>
          <w:rFonts w:ascii="Marianne" w:hAnsi="Marianne" w:cs="Calibri Light"/>
          <w:b/>
          <w:sz w:val="16"/>
          <w:szCs w:val="16"/>
        </w:rPr>
      </w:pPr>
      <w:r w:rsidRPr="00C53D2B">
        <w:rPr>
          <w:rFonts w:ascii="Marianne" w:hAnsi="Marianne" w:cs="Calibri Light"/>
          <w:b/>
          <w:sz w:val="16"/>
          <w:szCs w:val="16"/>
        </w:rPr>
        <w:t xml:space="preserve">Personne habilitée à donner les renseignements prévus aux à l'article R.2191.60 et R.211.61 </w:t>
      </w:r>
      <w:r w:rsidR="00CF0C0F" w:rsidRPr="00C53D2B">
        <w:rPr>
          <w:rFonts w:ascii="Marianne" w:hAnsi="Marianne" w:cs="Calibri Light"/>
          <w:b/>
          <w:sz w:val="16"/>
          <w:szCs w:val="16"/>
        </w:rPr>
        <w:t xml:space="preserve">du code de la commande </w:t>
      </w:r>
      <w:proofErr w:type="gramStart"/>
      <w:r w:rsidR="00CF0C0F" w:rsidRPr="00C53D2B">
        <w:rPr>
          <w:rFonts w:ascii="Marianne" w:hAnsi="Marianne" w:cs="Calibri Light"/>
          <w:b/>
          <w:sz w:val="16"/>
          <w:szCs w:val="16"/>
        </w:rPr>
        <w:t>publique</w:t>
      </w:r>
      <w:r w:rsidRPr="00C53D2B">
        <w:rPr>
          <w:rFonts w:ascii="Marianne" w:hAnsi="Marianne" w:cs="Calibri Light"/>
          <w:b/>
          <w:sz w:val="16"/>
          <w:szCs w:val="16"/>
        </w:rPr>
        <w:t>:</w:t>
      </w:r>
      <w:proofErr w:type="gramEnd"/>
    </w:p>
    <w:p w14:paraId="6295CF25" w14:textId="0DCB5E20" w:rsidR="00FE3EFA" w:rsidRPr="00C53D2B" w:rsidRDefault="00FE3EFA" w:rsidP="00FE3EFA">
      <w:pPr>
        <w:rPr>
          <w:rFonts w:ascii="Marianne" w:hAnsi="Marianne" w:cs="Calibri Light"/>
          <w:sz w:val="16"/>
          <w:szCs w:val="16"/>
        </w:rPr>
      </w:pPr>
      <w:r w:rsidRPr="00C53D2B">
        <w:rPr>
          <w:rFonts w:ascii="Marianne" w:hAnsi="Marianne" w:cs="Calibri Light"/>
          <w:sz w:val="16"/>
          <w:szCs w:val="16"/>
        </w:rPr>
        <w:t>M</w:t>
      </w:r>
      <w:r w:rsidR="00761971" w:rsidRPr="00C53D2B">
        <w:rPr>
          <w:rFonts w:ascii="Marianne" w:hAnsi="Marianne" w:cs="Calibri Light"/>
          <w:sz w:val="16"/>
          <w:szCs w:val="16"/>
        </w:rPr>
        <w:t xml:space="preserve">onsieur le Secrétaire Général </w:t>
      </w:r>
      <w:r w:rsidRPr="00C53D2B">
        <w:rPr>
          <w:rFonts w:ascii="Marianne" w:hAnsi="Marianne" w:cs="Calibri Light"/>
          <w:sz w:val="16"/>
          <w:szCs w:val="16"/>
        </w:rPr>
        <w:t xml:space="preserve">de l’APIJ, Immeuble OKABE, 67 avenue de Fontainebleau, 94270 Le Kremlin Bicêtre. </w:t>
      </w:r>
    </w:p>
    <w:p w14:paraId="28389FA0" w14:textId="77777777" w:rsidR="00FE3EFA" w:rsidRPr="00C53D2B" w:rsidRDefault="00FE3EFA" w:rsidP="00FE3EFA">
      <w:pPr>
        <w:rPr>
          <w:rFonts w:ascii="Marianne" w:hAnsi="Marianne" w:cs="Calibri Light"/>
          <w:b/>
          <w:sz w:val="16"/>
          <w:szCs w:val="16"/>
        </w:rPr>
      </w:pPr>
      <w:r w:rsidRPr="00C53D2B">
        <w:rPr>
          <w:rFonts w:ascii="Marianne" w:hAnsi="Marianne" w:cs="Calibri Light"/>
          <w:b/>
          <w:sz w:val="16"/>
          <w:szCs w:val="16"/>
        </w:rPr>
        <w:t>Ordonnateur</w:t>
      </w:r>
      <w:r w:rsidRPr="00C53D2B">
        <w:rPr>
          <w:rFonts w:ascii="Calibri" w:hAnsi="Calibri" w:cs="Calibri"/>
          <w:b/>
          <w:sz w:val="16"/>
          <w:szCs w:val="16"/>
        </w:rPr>
        <w:t> </w:t>
      </w:r>
      <w:r w:rsidRPr="00C53D2B">
        <w:rPr>
          <w:rFonts w:ascii="Marianne" w:hAnsi="Marianne" w:cs="Calibri Light"/>
          <w:b/>
          <w:sz w:val="16"/>
          <w:szCs w:val="16"/>
        </w:rPr>
        <w:t xml:space="preserve">: </w:t>
      </w:r>
    </w:p>
    <w:p w14:paraId="1F508728" w14:textId="6DD125F7" w:rsidR="00FE3EFA" w:rsidRPr="00C53D2B" w:rsidRDefault="00FE3EFA" w:rsidP="00FE3EFA">
      <w:pPr>
        <w:rPr>
          <w:rFonts w:ascii="Marianne" w:hAnsi="Marianne" w:cs="Calibri Light"/>
          <w:sz w:val="16"/>
          <w:szCs w:val="16"/>
        </w:rPr>
      </w:pPr>
      <w:r w:rsidRPr="00C53D2B">
        <w:rPr>
          <w:rFonts w:ascii="Marianne" w:hAnsi="Marianne" w:cs="Calibri Light"/>
          <w:sz w:val="16"/>
          <w:szCs w:val="16"/>
        </w:rPr>
        <w:t>M</w:t>
      </w:r>
      <w:r w:rsidR="008A7687" w:rsidRPr="00C53D2B">
        <w:rPr>
          <w:rFonts w:ascii="Marianne" w:hAnsi="Marianne" w:cs="Calibri Light"/>
          <w:sz w:val="16"/>
          <w:szCs w:val="16"/>
        </w:rPr>
        <w:t>onsieur</w:t>
      </w:r>
      <w:r w:rsidRPr="00C53D2B">
        <w:rPr>
          <w:rFonts w:ascii="Marianne" w:hAnsi="Marianne" w:cs="Calibri Light"/>
          <w:sz w:val="16"/>
          <w:szCs w:val="16"/>
        </w:rPr>
        <w:t xml:space="preserve"> l</w:t>
      </w:r>
      <w:r w:rsidR="008A7687" w:rsidRPr="00C53D2B">
        <w:rPr>
          <w:rFonts w:ascii="Marianne" w:hAnsi="Marianne" w:cs="Calibri Light"/>
          <w:sz w:val="16"/>
          <w:szCs w:val="16"/>
        </w:rPr>
        <w:t>e</w:t>
      </w:r>
      <w:r w:rsidRPr="00C53D2B">
        <w:rPr>
          <w:rFonts w:ascii="Marianne" w:hAnsi="Marianne" w:cs="Calibri Light"/>
          <w:sz w:val="16"/>
          <w:szCs w:val="16"/>
        </w:rPr>
        <w:t xml:space="preserve"> directe</w:t>
      </w:r>
      <w:r w:rsidR="008A7687" w:rsidRPr="00C53D2B">
        <w:rPr>
          <w:rFonts w:ascii="Marianne" w:hAnsi="Marianne" w:cs="Calibri Light"/>
          <w:sz w:val="16"/>
          <w:szCs w:val="16"/>
        </w:rPr>
        <w:t>ur</w:t>
      </w:r>
      <w:r w:rsidRPr="00C53D2B">
        <w:rPr>
          <w:rFonts w:ascii="Marianne" w:hAnsi="Marianne" w:cs="Calibri Light"/>
          <w:sz w:val="16"/>
          <w:szCs w:val="16"/>
        </w:rPr>
        <w:t xml:space="preserve"> général de l’APIJ, Immeuble OKABE, 67 avenue de Fontainebleau, 94270 Le Kremlin Bicêtre.</w:t>
      </w:r>
    </w:p>
    <w:p w14:paraId="6F5DCEB0" w14:textId="77777777" w:rsidR="00FE3EFA" w:rsidRPr="00C53D2B" w:rsidRDefault="00FE3EFA" w:rsidP="00FE3EFA">
      <w:pPr>
        <w:rPr>
          <w:rFonts w:ascii="Marianne" w:hAnsi="Marianne" w:cs="Calibri Light"/>
          <w:b/>
          <w:sz w:val="16"/>
          <w:szCs w:val="16"/>
        </w:rPr>
      </w:pPr>
      <w:r w:rsidRPr="00C53D2B">
        <w:rPr>
          <w:rFonts w:ascii="Marianne" w:hAnsi="Marianne" w:cs="Calibri Light"/>
          <w:b/>
          <w:sz w:val="16"/>
          <w:szCs w:val="16"/>
        </w:rPr>
        <w:t>Comptable assignataire des paiements</w:t>
      </w:r>
      <w:r w:rsidRPr="00C53D2B">
        <w:rPr>
          <w:rFonts w:ascii="Calibri" w:hAnsi="Calibri" w:cs="Calibri"/>
          <w:b/>
          <w:sz w:val="16"/>
          <w:szCs w:val="16"/>
        </w:rPr>
        <w:t> </w:t>
      </w:r>
      <w:r w:rsidRPr="00C53D2B">
        <w:rPr>
          <w:rFonts w:ascii="Marianne" w:hAnsi="Marianne" w:cs="Calibri Light"/>
          <w:b/>
          <w:sz w:val="16"/>
          <w:szCs w:val="16"/>
        </w:rPr>
        <w:t xml:space="preserve">: </w:t>
      </w:r>
    </w:p>
    <w:p w14:paraId="7CCF28E0" w14:textId="01179BA7" w:rsidR="00FE3EFA" w:rsidRPr="00C53D2B" w:rsidRDefault="00FE3EFA" w:rsidP="00FE3EFA">
      <w:pPr>
        <w:rPr>
          <w:rFonts w:ascii="Marianne" w:hAnsi="Marianne" w:cs="Calibri Light"/>
          <w:bCs/>
          <w:sz w:val="16"/>
          <w:szCs w:val="16"/>
        </w:rPr>
      </w:pPr>
      <w:r w:rsidRPr="00C53D2B">
        <w:rPr>
          <w:rFonts w:ascii="Marianne" w:hAnsi="Marianne" w:cs="Calibri Light"/>
          <w:sz w:val="16"/>
          <w:szCs w:val="16"/>
        </w:rPr>
        <w:t>M</w:t>
      </w:r>
      <w:r w:rsidR="008A7687" w:rsidRPr="00C53D2B">
        <w:rPr>
          <w:rFonts w:ascii="Marianne" w:hAnsi="Marianne" w:cs="Calibri Light"/>
          <w:sz w:val="16"/>
          <w:szCs w:val="16"/>
        </w:rPr>
        <w:t>onsieur</w:t>
      </w:r>
      <w:r w:rsidRPr="00C53D2B">
        <w:rPr>
          <w:rFonts w:ascii="Marianne" w:hAnsi="Marianne" w:cs="Calibri Light"/>
          <w:sz w:val="16"/>
          <w:szCs w:val="16"/>
        </w:rPr>
        <w:t xml:space="preserve"> l’agent comptable de l’APIJ, Immeuble OKABE, 67 avenue de Fontainebleau, 94270 Le Kremlin Bicêtre</w:t>
      </w:r>
    </w:p>
    <w:p w14:paraId="32600BCB" w14:textId="77777777" w:rsidR="00FE3EFA" w:rsidRPr="008667C9" w:rsidRDefault="00FE3EFA">
      <w:pPr>
        <w:spacing w:before="0" w:line="240" w:lineRule="auto"/>
        <w:jc w:val="left"/>
        <w:rPr>
          <w:rFonts w:ascii="Marianne" w:hAnsi="Marianne" w:cs="Calibri Light"/>
          <w:bCs/>
          <w:sz w:val="18"/>
          <w:szCs w:val="18"/>
        </w:rPr>
      </w:pPr>
      <w:r w:rsidRPr="008667C9">
        <w:rPr>
          <w:rFonts w:ascii="Marianne" w:hAnsi="Marianne" w:cs="Calibri Light"/>
          <w:bCs/>
          <w:sz w:val="18"/>
          <w:szCs w:val="18"/>
        </w:rPr>
        <w:br w:type="page"/>
      </w:r>
    </w:p>
    <w:p w14:paraId="29B12C4F" w14:textId="77777777" w:rsidR="006569E0" w:rsidRPr="008667C9" w:rsidRDefault="006569E0" w:rsidP="009E7F89">
      <w:pPr>
        <w:rPr>
          <w:rFonts w:ascii="Marianne" w:hAnsi="Marianne" w:cs="Calibri Light"/>
          <w:bCs/>
          <w:sz w:val="18"/>
          <w:szCs w:val="18"/>
        </w:rPr>
      </w:pPr>
    </w:p>
    <w:p w14:paraId="0CFDAA12" w14:textId="77777777" w:rsidR="009803C6" w:rsidRPr="008667C9" w:rsidRDefault="009803C6" w:rsidP="0076479B">
      <w:pPr>
        <w:pStyle w:val="Titre1"/>
        <w:rPr>
          <w:rFonts w:ascii="Marianne" w:hAnsi="Marianne" w:cs="Calibri Light"/>
        </w:rPr>
      </w:pPr>
      <w:r w:rsidRPr="008667C9">
        <w:rPr>
          <w:rFonts w:ascii="Marianne" w:hAnsi="Marianne" w:cs="Calibri Light"/>
        </w:rPr>
        <w:t>Prestataire</w:t>
      </w:r>
    </w:p>
    <w:p w14:paraId="7A722012" w14:textId="77777777" w:rsidR="00410960" w:rsidRPr="00C53D2B" w:rsidRDefault="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C53D2B">
        <w:rPr>
          <w:rFonts w:ascii="Marianne" w:hAnsi="Marianne" w:cs="Calibri Light"/>
          <w:sz w:val="18"/>
          <w:szCs w:val="18"/>
        </w:rPr>
        <w:t>Titulaire unique ou mandataire du groupement solidaire</w:t>
      </w:r>
      <w:r w:rsidR="00D54725" w:rsidRPr="00C53D2B">
        <w:rPr>
          <w:rFonts w:ascii="Marianne" w:hAnsi="Marianne" w:cs="Calibri Light"/>
          <w:sz w:val="18"/>
          <w:szCs w:val="18"/>
        </w:rPr>
        <w:t xml:space="preserve"> </w:t>
      </w:r>
      <w:r w:rsidR="005901B8" w:rsidRPr="00C53D2B">
        <w:rPr>
          <w:rFonts w:ascii="Marianne" w:hAnsi="Marianne" w:cs="Calibri Light"/>
          <w:b/>
          <w:sz w:val="18"/>
          <w:szCs w:val="18"/>
          <w:u w:val="single"/>
        </w:rPr>
        <w:t>(rayer les mentions inutiles)</w:t>
      </w:r>
    </w:p>
    <w:p w14:paraId="074540D6" w14:textId="77777777" w:rsidR="00410960" w:rsidRPr="00C53D2B"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C53D2B">
        <w:rPr>
          <w:rFonts w:ascii="Marianne" w:hAnsi="Marianne" w:cs="Calibri Light"/>
          <w:sz w:val="18"/>
          <w:szCs w:val="18"/>
        </w:rPr>
        <w:t>Nom :</w:t>
      </w:r>
    </w:p>
    <w:p w14:paraId="06D5139C" w14:textId="77777777" w:rsidR="00410960" w:rsidRPr="00C53D2B"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C53D2B">
        <w:rPr>
          <w:rFonts w:ascii="Marianne" w:hAnsi="Marianne" w:cs="Calibri Light"/>
          <w:sz w:val="18"/>
          <w:szCs w:val="18"/>
        </w:rPr>
        <w:t>Agissant pour le nom et pour le compte de la Société</w:t>
      </w:r>
      <w:r w:rsidRPr="00C53D2B">
        <w:rPr>
          <w:rFonts w:ascii="Calibri" w:hAnsi="Calibri" w:cs="Calibri"/>
          <w:sz w:val="18"/>
          <w:szCs w:val="18"/>
        </w:rPr>
        <w:t> </w:t>
      </w:r>
      <w:r w:rsidRPr="00C53D2B">
        <w:rPr>
          <w:rFonts w:ascii="Marianne" w:hAnsi="Marianne" w:cs="Calibri Light"/>
          <w:sz w:val="18"/>
          <w:szCs w:val="18"/>
        </w:rPr>
        <w:t>:</w:t>
      </w:r>
    </w:p>
    <w:p w14:paraId="375DEE30" w14:textId="77777777" w:rsidR="00410960" w:rsidRPr="00C53D2B"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C53D2B">
        <w:rPr>
          <w:rFonts w:ascii="Marianne" w:hAnsi="Marianne" w:cs="Calibri Light"/>
          <w:sz w:val="18"/>
          <w:szCs w:val="18"/>
        </w:rPr>
        <w:t>en qualité de</w:t>
      </w:r>
      <w:r w:rsidRPr="00C53D2B">
        <w:rPr>
          <w:rFonts w:ascii="Calibri" w:hAnsi="Calibri" w:cs="Calibri"/>
          <w:sz w:val="18"/>
          <w:szCs w:val="18"/>
        </w:rPr>
        <w:t> </w:t>
      </w:r>
      <w:r w:rsidRPr="00C53D2B">
        <w:rPr>
          <w:rFonts w:ascii="Marianne" w:hAnsi="Marianne" w:cs="Calibri Light"/>
          <w:sz w:val="18"/>
          <w:szCs w:val="18"/>
        </w:rPr>
        <w:t>:</w:t>
      </w:r>
      <w:r w:rsidRPr="00C53D2B">
        <w:rPr>
          <w:rFonts w:ascii="Marianne" w:hAnsi="Marianne" w:cs="Calibri Light"/>
          <w:sz w:val="18"/>
          <w:szCs w:val="18"/>
        </w:rPr>
        <w:tab/>
      </w:r>
      <w:r w:rsidRPr="00C53D2B">
        <w:rPr>
          <w:rFonts w:ascii="Marianne" w:hAnsi="Marianne" w:cs="Calibri Light"/>
          <w:sz w:val="18"/>
          <w:szCs w:val="18"/>
        </w:rPr>
        <w:tab/>
      </w:r>
      <w:r w:rsidRPr="00C53D2B">
        <w:rPr>
          <w:rFonts w:ascii="Marianne" w:hAnsi="Marianne" w:cs="Calibri Light"/>
          <w:sz w:val="18"/>
          <w:szCs w:val="18"/>
        </w:rPr>
        <w:tab/>
      </w:r>
      <w:r w:rsidRPr="00C53D2B">
        <w:rPr>
          <w:rFonts w:ascii="Marianne" w:hAnsi="Marianne" w:cs="Calibri Light"/>
          <w:sz w:val="18"/>
          <w:szCs w:val="18"/>
        </w:rPr>
        <w:tab/>
      </w:r>
    </w:p>
    <w:p w14:paraId="298768DA" w14:textId="77777777" w:rsidR="00410960" w:rsidRPr="00C53D2B"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C53D2B">
        <w:rPr>
          <w:rFonts w:ascii="Marianne" w:hAnsi="Marianne" w:cs="Calibri Light"/>
          <w:sz w:val="18"/>
          <w:szCs w:val="18"/>
        </w:rPr>
        <w:t xml:space="preserve">Société </w:t>
      </w:r>
      <w:r w:rsidRPr="00C53D2B">
        <w:rPr>
          <w:rFonts w:ascii="Marianne" w:hAnsi="Marianne" w:cs="Calibri Light"/>
          <w:sz w:val="18"/>
          <w:szCs w:val="18"/>
        </w:rPr>
        <w:tab/>
      </w:r>
      <w:r w:rsidRPr="00C53D2B">
        <w:rPr>
          <w:rFonts w:ascii="Marianne" w:hAnsi="Marianne" w:cs="Calibri Light"/>
          <w:sz w:val="18"/>
          <w:szCs w:val="18"/>
        </w:rPr>
        <w:tab/>
      </w:r>
      <w:r w:rsidRPr="00C53D2B">
        <w:rPr>
          <w:rFonts w:ascii="Marianne" w:hAnsi="Marianne" w:cs="Calibri Light"/>
          <w:sz w:val="18"/>
          <w:szCs w:val="18"/>
        </w:rPr>
        <w:tab/>
      </w:r>
      <w:r w:rsidRPr="00C53D2B">
        <w:rPr>
          <w:rFonts w:ascii="Marianne" w:hAnsi="Marianne" w:cs="Calibri Light"/>
          <w:sz w:val="18"/>
          <w:szCs w:val="18"/>
        </w:rPr>
        <w:tab/>
        <w:t>au capital de :</w:t>
      </w:r>
    </w:p>
    <w:p w14:paraId="4ACE3CA0" w14:textId="77777777" w:rsidR="00410960" w:rsidRPr="00C53D2B"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C53D2B">
        <w:rPr>
          <w:rFonts w:ascii="Marianne" w:hAnsi="Marianne" w:cs="Calibri Light"/>
          <w:sz w:val="18"/>
          <w:szCs w:val="18"/>
        </w:rPr>
        <w:t>Ayant son siège social</w:t>
      </w:r>
      <w:r w:rsidRPr="00C53D2B">
        <w:rPr>
          <w:rFonts w:ascii="Calibri" w:hAnsi="Calibri" w:cs="Calibri"/>
          <w:sz w:val="18"/>
          <w:szCs w:val="18"/>
        </w:rPr>
        <w:t> </w:t>
      </w:r>
      <w:r w:rsidRPr="00C53D2B">
        <w:rPr>
          <w:rFonts w:ascii="Marianne" w:hAnsi="Marianne" w:cs="Calibri Light"/>
          <w:sz w:val="18"/>
          <w:szCs w:val="18"/>
        </w:rPr>
        <w:t xml:space="preserve">: </w:t>
      </w:r>
    </w:p>
    <w:p w14:paraId="64F8A043" w14:textId="77777777" w:rsidR="00410960" w:rsidRPr="00C53D2B"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C53D2B">
        <w:rPr>
          <w:rFonts w:ascii="Marianne" w:hAnsi="Marianne" w:cs="Calibri Light"/>
          <w:sz w:val="18"/>
          <w:szCs w:val="18"/>
        </w:rPr>
        <w:t>Téléphone :</w:t>
      </w:r>
    </w:p>
    <w:p w14:paraId="312917E3" w14:textId="77777777" w:rsidR="00410960" w:rsidRPr="00C53D2B"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C53D2B">
        <w:rPr>
          <w:rFonts w:ascii="Marianne" w:hAnsi="Marianne" w:cs="Calibri Light"/>
          <w:sz w:val="18"/>
          <w:szCs w:val="18"/>
        </w:rPr>
        <w:t>Immatriculé le</w:t>
      </w:r>
      <w:r w:rsidRPr="00C53D2B">
        <w:rPr>
          <w:rFonts w:ascii="Marianne" w:hAnsi="Marianne" w:cs="Calibri Light"/>
          <w:sz w:val="18"/>
          <w:szCs w:val="18"/>
        </w:rPr>
        <w:tab/>
      </w:r>
      <w:r w:rsidRPr="00C53D2B">
        <w:rPr>
          <w:rFonts w:ascii="Marianne" w:hAnsi="Marianne" w:cs="Calibri Light"/>
          <w:sz w:val="18"/>
          <w:szCs w:val="18"/>
        </w:rPr>
        <w:tab/>
      </w:r>
      <w:r w:rsidRPr="00C53D2B">
        <w:rPr>
          <w:rFonts w:ascii="Marianne" w:hAnsi="Marianne" w:cs="Calibri Light"/>
          <w:sz w:val="18"/>
          <w:szCs w:val="18"/>
        </w:rPr>
        <w:tab/>
        <w:t>à l'INSEE,</w:t>
      </w:r>
    </w:p>
    <w:p w14:paraId="10862860" w14:textId="77777777" w:rsidR="00410960" w:rsidRPr="00C53D2B"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C53D2B">
        <w:rPr>
          <w:rFonts w:ascii="Marianne" w:hAnsi="Marianne" w:cs="Calibri Light"/>
          <w:sz w:val="18"/>
          <w:szCs w:val="18"/>
        </w:rPr>
        <w:t>N° d'identité d'établissement (SIRET) :</w:t>
      </w:r>
    </w:p>
    <w:p w14:paraId="05C7943D" w14:textId="77777777" w:rsidR="00E00F78" w:rsidRPr="00C53D2B" w:rsidRDefault="00E00F78"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C53D2B">
        <w:rPr>
          <w:rFonts w:ascii="Marianne" w:hAnsi="Marianne" w:cs="Calibri Light"/>
          <w:sz w:val="18"/>
          <w:szCs w:val="18"/>
        </w:rPr>
        <w:t>Adresse de l’établissement</w:t>
      </w:r>
    </w:p>
    <w:p w14:paraId="548EA5D3" w14:textId="77777777" w:rsidR="00410960" w:rsidRPr="00C53D2B"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C53D2B">
        <w:rPr>
          <w:rFonts w:ascii="Marianne" w:hAnsi="Marianne" w:cs="Calibri Light"/>
          <w:sz w:val="18"/>
          <w:szCs w:val="18"/>
        </w:rPr>
        <w:t>Code d'activité économique principale (APE) :</w:t>
      </w:r>
    </w:p>
    <w:p w14:paraId="7F7C7C4B" w14:textId="77777777" w:rsidR="00410960" w:rsidRPr="00C53D2B"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C53D2B">
        <w:rPr>
          <w:rFonts w:ascii="Marianne" w:hAnsi="Marianne" w:cs="Calibri Light"/>
          <w:sz w:val="18"/>
          <w:szCs w:val="18"/>
        </w:rPr>
        <w:t>N° d'inscription au registre du Commerce et des Sociétés :</w:t>
      </w:r>
    </w:p>
    <w:p w14:paraId="65B957FC" w14:textId="77777777" w:rsidR="00410960" w:rsidRPr="00C53D2B"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u w:val="single"/>
        </w:rPr>
      </w:pPr>
      <w:r w:rsidRPr="00C53D2B">
        <w:rPr>
          <w:rFonts w:ascii="Marianne" w:hAnsi="Marianne" w:cs="Calibri Light"/>
          <w:sz w:val="18"/>
          <w:szCs w:val="18"/>
          <w:u w:val="single"/>
        </w:rPr>
        <w:t>2</w:t>
      </w:r>
      <w:r w:rsidRPr="00C53D2B">
        <w:rPr>
          <w:rFonts w:ascii="Marianne" w:hAnsi="Marianne" w:cs="Calibri Light"/>
          <w:sz w:val="18"/>
          <w:szCs w:val="18"/>
          <w:u w:val="single"/>
          <w:vertAlign w:val="superscript"/>
        </w:rPr>
        <w:t>ème</w:t>
      </w:r>
      <w:r w:rsidRPr="00C53D2B">
        <w:rPr>
          <w:rFonts w:ascii="Marianne" w:hAnsi="Marianne" w:cs="Calibri Light"/>
          <w:sz w:val="18"/>
          <w:szCs w:val="18"/>
          <w:u w:val="single"/>
        </w:rPr>
        <w:t xml:space="preserve"> </w:t>
      </w:r>
      <w:r w:rsidR="00E37708" w:rsidRPr="00C53D2B">
        <w:rPr>
          <w:rFonts w:ascii="Marianne" w:hAnsi="Marianne" w:cs="Calibri Light"/>
          <w:sz w:val="18"/>
          <w:szCs w:val="18"/>
          <w:u w:val="single"/>
        </w:rPr>
        <w:t>cotraitant</w:t>
      </w:r>
      <w:r w:rsidRPr="00C53D2B">
        <w:rPr>
          <w:rFonts w:ascii="Marianne" w:hAnsi="Marianne" w:cs="Calibri Light"/>
          <w:sz w:val="18"/>
          <w:szCs w:val="18"/>
          <w:u w:val="single"/>
        </w:rPr>
        <w:t xml:space="preserve"> </w:t>
      </w:r>
    </w:p>
    <w:p w14:paraId="12713970" w14:textId="77777777" w:rsidR="00410960" w:rsidRPr="00C53D2B"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C53D2B">
        <w:rPr>
          <w:rFonts w:ascii="Marianne" w:hAnsi="Marianne" w:cs="Calibri Light"/>
          <w:sz w:val="18"/>
          <w:szCs w:val="18"/>
        </w:rPr>
        <w:t>Nom :</w:t>
      </w:r>
    </w:p>
    <w:p w14:paraId="1CB53DD4" w14:textId="77777777" w:rsidR="00410960" w:rsidRPr="00C53D2B"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C53D2B">
        <w:rPr>
          <w:rFonts w:ascii="Marianne" w:hAnsi="Marianne" w:cs="Calibri Light"/>
          <w:sz w:val="18"/>
          <w:szCs w:val="18"/>
        </w:rPr>
        <w:t>Agissant pour le nom et pour le compte de la Société</w:t>
      </w:r>
      <w:r w:rsidRPr="00C53D2B">
        <w:rPr>
          <w:rFonts w:ascii="Calibri" w:hAnsi="Calibri" w:cs="Calibri"/>
          <w:sz w:val="18"/>
          <w:szCs w:val="18"/>
        </w:rPr>
        <w:t> </w:t>
      </w:r>
      <w:r w:rsidRPr="00C53D2B">
        <w:rPr>
          <w:rFonts w:ascii="Marianne" w:hAnsi="Marianne" w:cs="Calibri Light"/>
          <w:sz w:val="18"/>
          <w:szCs w:val="18"/>
        </w:rPr>
        <w:t>:</w:t>
      </w:r>
    </w:p>
    <w:p w14:paraId="7011B412" w14:textId="77777777" w:rsidR="00410960" w:rsidRPr="00C53D2B"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C53D2B">
        <w:rPr>
          <w:rFonts w:ascii="Marianne" w:hAnsi="Marianne" w:cs="Calibri Light"/>
          <w:sz w:val="18"/>
          <w:szCs w:val="18"/>
        </w:rPr>
        <w:t>en qualité de</w:t>
      </w:r>
      <w:r w:rsidRPr="00C53D2B">
        <w:rPr>
          <w:rFonts w:ascii="Calibri" w:hAnsi="Calibri" w:cs="Calibri"/>
          <w:sz w:val="18"/>
          <w:szCs w:val="18"/>
        </w:rPr>
        <w:t> </w:t>
      </w:r>
      <w:r w:rsidRPr="00C53D2B">
        <w:rPr>
          <w:rFonts w:ascii="Marianne" w:hAnsi="Marianne" w:cs="Calibri Light"/>
          <w:sz w:val="18"/>
          <w:szCs w:val="18"/>
        </w:rPr>
        <w:t>:</w:t>
      </w:r>
      <w:r w:rsidRPr="00C53D2B">
        <w:rPr>
          <w:rFonts w:ascii="Marianne" w:hAnsi="Marianne" w:cs="Calibri Light"/>
          <w:sz w:val="18"/>
          <w:szCs w:val="18"/>
        </w:rPr>
        <w:tab/>
      </w:r>
      <w:r w:rsidRPr="00C53D2B">
        <w:rPr>
          <w:rFonts w:ascii="Marianne" w:hAnsi="Marianne" w:cs="Calibri Light"/>
          <w:sz w:val="18"/>
          <w:szCs w:val="18"/>
        </w:rPr>
        <w:tab/>
      </w:r>
      <w:r w:rsidRPr="00C53D2B">
        <w:rPr>
          <w:rFonts w:ascii="Marianne" w:hAnsi="Marianne" w:cs="Calibri Light"/>
          <w:sz w:val="18"/>
          <w:szCs w:val="18"/>
        </w:rPr>
        <w:tab/>
      </w:r>
      <w:r w:rsidRPr="00C53D2B">
        <w:rPr>
          <w:rFonts w:ascii="Marianne" w:hAnsi="Marianne" w:cs="Calibri Light"/>
          <w:sz w:val="18"/>
          <w:szCs w:val="18"/>
        </w:rPr>
        <w:tab/>
      </w:r>
    </w:p>
    <w:p w14:paraId="7236105F" w14:textId="77777777" w:rsidR="00410960" w:rsidRPr="00C53D2B"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C53D2B">
        <w:rPr>
          <w:rFonts w:ascii="Marianne" w:hAnsi="Marianne" w:cs="Calibri Light"/>
          <w:sz w:val="18"/>
          <w:szCs w:val="18"/>
        </w:rPr>
        <w:t xml:space="preserve">Société </w:t>
      </w:r>
      <w:r w:rsidRPr="00C53D2B">
        <w:rPr>
          <w:rFonts w:ascii="Marianne" w:hAnsi="Marianne" w:cs="Calibri Light"/>
          <w:sz w:val="18"/>
          <w:szCs w:val="18"/>
        </w:rPr>
        <w:tab/>
      </w:r>
      <w:r w:rsidRPr="00C53D2B">
        <w:rPr>
          <w:rFonts w:ascii="Marianne" w:hAnsi="Marianne" w:cs="Calibri Light"/>
          <w:sz w:val="18"/>
          <w:szCs w:val="18"/>
        </w:rPr>
        <w:tab/>
      </w:r>
      <w:r w:rsidRPr="00C53D2B">
        <w:rPr>
          <w:rFonts w:ascii="Marianne" w:hAnsi="Marianne" w:cs="Calibri Light"/>
          <w:sz w:val="18"/>
          <w:szCs w:val="18"/>
        </w:rPr>
        <w:tab/>
      </w:r>
      <w:r w:rsidRPr="00C53D2B">
        <w:rPr>
          <w:rFonts w:ascii="Marianne" w:hAnsi="Marianne" w:cs="Calibri Light"/>
          <w:sz w:val="18"/>
          <w:szCs w:val="18"/>
        </w:rPr>
        <w:tab/>
        <w:t>au capital de :</w:t>
      </w:r>
    </w:p>
    <w:p w14:paraId="1F1EF3D7" w14:textId="77777777" w:rsidR="00410960" w:rsidRPr="00C53D2B"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C53D2B">
        <w:rPr>
          <w:rFonts w:ascii="Marianne" w:hAnsi="Marianne" w:cs="Calibri Light"/>
          <w:sz w:val="18"/>
          <w:szCs w:val="18"/>
        </w:rPr>
        <w:t>Ayant son siège social</w:t>
      </w:r>
      <w:r w:rsidRPr="00C53D2B">
        <w:rPr>
          <w:rFonts w:ascii="Calibri" w:hAnsi="Calibri" w:cs="Calibri"/>
          <w:sz w:val="18"/>
          <w:szCs w:val="18"/>
        </w:rPr>
        <w:t> </w:t>
      </w:r>
      <w:r w:rsidRPr="00C53D2B">
        <w:rPr>
          <w:rFonts w:ascii="Marianne" w:hAnsi="Marianne" w:cs="Calibri Light"/>
          <w:sz w:val="18"/>
          <w:szCs w:val="18"/>
        </w:rPr>
        <w:t xml:space="preserve">: </w:t>
      </w:r>
    </w:p>
    <w:p w14:paraId="017D452B" w14:textId="77777777" w:rsidR="00410960" w:rsidRPr="00C53D2B"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C53D2B">
        <w:rPr>
          <w:rFonts w:ascii="Marianne" w:hAnsi="Marianne" w:cs="Calibri Light"/>
          <w:sz w:val="18"/>
          <w:szCs w:val="18"/>
        </w:rPr>
        <w:t>Téléphone :</w:t>
      </w:r>
    </w:p>
    <w:p w14:paraId="3DD32FBA" w14:textId="77777777" w:rsidR="00410960" w:rsidRPr="00C53D2B"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C53D2B">
        <w:rPr>
          <w:rFonts w:ascii="Marianne" w:hAnsi="Marianne" w:cs="Calibri Light"/>
          <w:sz w:val="18"/>
          <w:szCs w:val="18"/>
        </w:rPr>
        <w:t>Immatriculé le</w:t>
      </w:r>
      <w:r w:rsidRPr="00C53D2B">
        <w:rPr>
          <w:rFonts w:ascii="Marianne" w:hAnsi="Marianne" w:cs="Calibri Light"/>
          <w:sz w:val="18"/>
          <w:szCs w:val="18"/>
        </w:rPr>
        <w:tab/>
      </w:r>
      <w:r w:rsidRPr="00C53D2B">
        <w:rPr>
          <w:rFonts w:ascii="Marianne" w:hAnsi="Marianne" w:cs="Calibri Light"/>
          <w:sz w:val="18"/>
          <w:szCs w:val="18"/>
        </w:rPr>
        <w:tab/>
      </w:r>
      <w:r w:rsidRPr="00C53D2B">
        <w:rPr>
          <w:rFonts w:ascii="Marianne" w:hAnsi="Marianne" w:cs="Calibri Light"/>
          <w:sz w:val="18"/>
          <w:szCs w:val="18"/>
        </w:rPr>
        <w:tab/>
        <w:t>à l'INSEE,</w:t>
      </w:r>
    </w:p>
    <w:p w14:paraId="69DAD9BF" w14:textId="77777777" w:rsidR="00410960" w:rsidRPr="00C53D2B"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C53D2B">
        <w:rPr>
          <w:rFonts w:ascii="Marianne" w:hAnsi="Marianne" w:cs="Calibri Light"/>
          <w:sz w:val="18"/>
          <w:szCs w:val="18"/>
        </w:rPr>
        <w:t>N° d'identité d'établissement (SIRET) :</w:t>
      </w:r>
    </w:p>
    <w:p w14:paraId="0BE05E44" w14:textId="77777777" w:rsidR="00410960" w:rsidRPr="00C53D2B"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C53D2B">
        <w:rPr>
          <w:rFonts w:ascii="Marianne" w:hAnsi="Marianne" w:cs="Calibri Light"/>
          <w:sz w:val="18"/>
          <w:szCs w:val="18"/>
        </w:rPr>
        <w:t>Code d'activité économique principale (APE) :</w:t>
      </w:r>
    </w:p>
    <w:p w14:paraId="398CFD11" w14:textId="77777777" w:rsidR="00410960" w:rsidRPr="00C53D2B"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C53D2B">
        <w:rPr>
          <w:rFonts w:ascii="Marianne" w:hAnsi="Marianne" w:cs="Calibri Light"/>
          <w:sz w:val="18"/>
          <w:szCs w:val="18"/>
        </w:rPr>
        <w:t>N° d'inscription au registre du Commerce et des Sociétés :</w:t>
      </w:r>
    </w:p>
    <w:p w14:paraId="70D54F03" w14:textId="77777777" w:rsidR="009803C6" w:rsidRPr="00C53D2B" w:rsidRDefault="009803C6" w:rsidP="009803C6">
      <w:pPr>
        <w:rPr>
          <w:rFonts w:ascii="Marianne" w:hAnsi="Marianne" w:cs="Calibri Light"/>
          <w:b/>
          <w:bCs/>
          <w:szCs w:val="22"/>
        </w:rPr>
      </w:pPr>
    </w:p>
    <w:p w14:paraId="42451E20" w14:textId="77777777" w:rsidR="005901B8" w:rsidRPr="00C53D2B" w:rsidRDefault="005901B8" w:rsidP="00020DA6">
      <w:pPr>
        <w:tabs>
          <w:tab w:val="right" w:pos="4962"/>
        </w:tabs>
        <w:spacing w:line="360" w:lineRule="auto"/>
        <w:rPr>
          <w:rFonts w:ascii="Marianne" w:hAnsi="Marianne" w:cs="Calibri Light"/>
          <w:sz w:val="18"/>
          <w:szCs w:val="18"/>
        </w:rPr>
      </w:pPr>
      <w:r w:rsidRPr="00C53D2B">
        <w:rPr>
          <w:rFonts w:ascii="Marianne" w:hAnsi="Marianne" w:cs="Calibri Light"/>
          <w:sz w:val="18"/>
          <w:szCs w:val="18"/>
        </w:rPr>
        <w:t>dûment mandaté(s) à cet effet,</w:t>
      </w:r>
    </w:p>
    <w:p w14:paraId="0064A66D" w14:textId="1DF640D0" w:rsidR="00410960" w:rsidRPr="00C53D2B" w:rsidRDefault="00312A1D" w:rsidP="00020DA6">
      <w:pPr>
        <w:tabs>
          <w:tab w:val="right" w:pos="4962"/>
        </w:tabs>
        <w:spacing w:line="360" w:lineRule="auto"/>
        <w:rPr>
          <w:rFonts w:ascii="Marianne" w:hAnsi="Marianne" w:cs="Calibri Light"/>
          <w:sz w:val="18"/>
          <w:szCs w:val="18"/>
        </w:rPr>
      </w:pPr>
      <w:r w:rsidRPr="00C53D2B">
        <w:rPr>
          <w:rFonts w:ascii="Marianne" w:hAnsi="Marianne" w:cs="Arial"/>
          <w:sz w:val="18"/>
          <w:szCs w:val="18"/>
        </w:rPr>
        <w:t xml:space="preserve">Après avoir pris connaissance des pièces contractuelles du marché telles que figurant à l’article </w:t>
      </w:r>
      <w:del w:id="3" w:author="LALYRE Katleen" w:date="2025-07-28T15:43:00Z" w16du:dateUtc="2025-07-28T13:43:00Z">
        <w:r w:rsidRPr="00C53D2B" w:rsidDel="00C23C30">
          <w:rPr>
            <w:rFonts w:ascii="Marianne" w:hAnsi="Marianne" w:cs="Arial"/>
            <w:sz w:val="18"/>
            <w:szCs w:val="18"/>
          </w:rPr>
          <w:delText>3</w:delText>
        </w:r>
      </w:del>
      <w:ins w:id="4" w:author="LALYRE Katleen" w:date="2025-07-28T15:43:00Z" w16du:dateUtc="2025-07-28T13:43:00Z">
        <w:r w:rsidR="00C23C30">
          <w:rPr>
            <w:rFonts w:ascii="Marianne" w:hAnsi="Marianne" w:cs="Arial"/>
            <w:sz w:val="18"/>
            <w:szCs w:val="18"/>
          </w:rPr>
          <w:t>4</w:t>
        </w:r>
      </w:ins>
      <w:r w:rsidRPr="00C53D2B">
        <w:rPr>
          <w:rFonts w:ascii="Marianne" w:hAnsi="Marianne" w:cs="Arial"/>
          <w:sz w:val="18"/>
          <w:szCs w:val="18"/>
        </w:rPr>
        <w:t xml:space="preserve"> du </w:t>
      </w:r>
      <w:r w:rsidRPr="00C53D2B">
        <w:rPr>
          <w:rFonts w:ascii="Marianne" w:hAnsi="Marianne" w:cs="Arial"/>
          <w:b/>
          <w:sz w:val="18"/>
          <w:szCs w:val="18"/>
        </w:rPr>
        <w:t>Cahier des Clauses Particulières (CCP)</w:t>
      </w:r>
      <w:r w:rsidRPr="00C53D2B">
        <w:rPr>
          <w:rFonts w:ascii="Marianne" w:hAnsi="Marianne" w:cs="Arial"/>
          <w:sz w:val="18"/>
          <w:szCs w:val="18"/>
        </w:rPr>
        <w:t xml:space="preserve">, </w:t>
      </w:r>
      <w:r w:rsidR="00410960" w:rsidRPr="00C53D2B">
        <w:rPr>
          <w:rFonts w:ascii="Marianne" w:hAnsi="Marianne" w:cs="Calibri Light"/>
          <w:sz w:val="18"/>
          <w:szCs w:val="18"/>
        </w:rPr>
        <w:t xml:space="preserve">Après avoir produit </w:t>
      </w:r>
      <w:r w:rsidR="005901B8" w:rsidRPr="00C53D2B">
        <w:rPr>
          <w:rFonts w:ascii="Marianne" w:hAnsi="Marianne" w:cs="Calibri Light"/>
          <w:sz w:val="18"/>
          <w:szCs w:val="18"/>
        </w:rPr>
        <w:t xml:space="preserve">les certificats, </w:t>
      </w:r>
      <w:r w:rsidR="00410960" w:rsidRPr="00C53D2B">
        <w:rPr>
          <w:rFonts w:ascii="Marianne" w:hAnsi="Marianne" w:cs="Calibri Light"/>
          <w:sz w:val="18"/>
          <w:szCs w:val="18"/>
        </w:rPr>
        <w:t xml:space="preserve">les </w:t>
      </w:r>
      <w:r w:rsidR="00D54725" w:rsidRPr="00C53D2B">
        <w:rPr>
          <w:rFonts w:ascii="Marianne" w:hAnsi="Marianne" w:cs="Calibri Light"/>
          <w:sz w:val="18"/>
          <w:szCs w:val="18"/>
        </w:rPr>
        <w:t xml:space="preserve">attestations et déclarations </w:t>
      </w:r>
      <w:r w:rsidR="00410960" w:rsidRPr="00C53D2B">
        <w:rPr>
          <w:rFonts w:ascii="Marianne" w:hAnsi="Marianne" w:cs="Calibri Light"/>
          <w:sz w:val="18"/>
          <w:szCs w:val="18"/>
        </w:rPr>
        <w:t>prévu</w:t>
      </w:r>
      <w:r w:rsidR="00945530" w:rsidRPr="00C53D2B">
        <w:rPr>
          <w:rFonts w:ascii="Marianne" w:hAnsi="Marianne" w:cs="Calibri Light"/>
          <w:sz w:val="18"/>
          <w:szCs w:val="18"/>
        </w:rPr>
        <w:t>s par le code de la commande publique</w:t>
      </w:r>
      <w:r w:rsidR="00410960" w:rsidRPr="00C53D2B">
        <w:rPr>
          <w:rFonts w:ascii="Marianne" w:hAnsi="Marianne" w:cs="Calibri Light"/>
          <w:sz w:val="18"/>
          <w:szCs w:val="18"/>
        </w:rPr>
        <w:t xml:space="preserve"> </w:t>
      </w:r>
    </w:p>
    <w:p w14:paraId="305140E5" w14:textId="77777777" w:rsidR="00410960" w:rsidRPr="00C53D2B" w:rsidRDefault="00410960" w:rsidP="00020DA6">
      <w:pPr>
        <w:tabs>
          <w:tab w:val="right" w:pos="4962"/>
        </w:tabs>
        <w:spacing w:line="360" w:lineRule="auto"/>
        <w:rPr>
          <w:rFonts w:ascii="Marianne" w:hAnsi="Marianne" w:cs="Calibri Light"/>
          <w:sz w:val="18"/>
          <w:szCs w:val="18"/>
        </w:rPr>
      </w:pPr>
      <w:r w:rsidRPr="00C53D2B">
        <w:rPr>
          <w:rFonts w:ascii="Marianne" w:hAnsi="Marianne" w:cs="Calibri Light"/>
          <w:sz w:val="18"/>
          <w:szCs w:val="18"/>
        </w:rPr>
        <w:t>Atteste sur l’honneur, que toutes les prestations du marché seront réalisées avec des salariés employés régulièrement au regard des articles L. 1221-10, L. 3243-1 et R. 3243-3 du code du travail,</w:t>
      </w:r>
    </w:p>
    <w:p w14:paraId="38336BDB" w14:textId="77777777" w:rsidR="00410960" w:rsidRPr="00C53D2B" w:rsidRDefault="00410960" w:rsidP="00020DA6">
      <w:pPr>
        <w:tabs>
          <w:tab w:val="right" w:pos="4962"/>
        </w:tabs>
        <w:spacing w:line="360" w:lineRule="auto"/>
        <w:rPr>
          <w:rFonts w:ascii="Marianne" w:hAnsi="Marianne" w:cs="Calibri Light"/>
          <w:sz w:val="18"/>
          <w:szCs w:val="18"/>
        </w:rPr>
      </w:pPr>
      <w:r w:rsidRPr="00C53D2B">
        <w:rPr>
          <w:rFonts w:ascii="Marianne" w:hAnsi="Marianne" w:cs="Calibri Light"/>
          <w:sz w:val="18"/>
          <w:szCs w:val="18"/>
        </w:rPr>
        <w:lastRenderedPageBreak/>
        <w:t>M'engage sans réserve, conformément aux conditions, clauses et prescriptions imposées par le présent marché, à exécuter les prestations du marché aux conditions particulières ci-après, qui constituent l’offre.</w:t>
      </w:r>
    </w:p>
    <w:p w14:paraId="27BD908B" w14:textId="77777777" w:rsidR="00410960" w:rsidRPr="00C53D2B" w:rsidRDefault="00410960" w:rsidP="00020DA6">
      <w:pPr>
        <w:tabs>
          <w:tab w:val="right" w:pos="4962"/>
        </w:tabs>
        <w:spacing w:line="360" w:lineRule="auto"/>
        <w:rPr>
          <w:rFonts w:ascii="Marianne" w:hAnsi="Marianne" w:cs="Calibri Light"/>
          <w:sz w:val="18"/>
          <w:szCs w:val="18"/>
        </w:rPr>
      </w:pPr>
      <w:r w:rsidRPr="00C53D2B">
        <w:rPr>
          <w:rFonts w:ascii="Marianne" w:hAnsi="Marianne" w:cs="Calibri Light"/>
          <w:sz w:val="18"/>
          <w:szCs w:val="18"/>
        </w:rPr>
        <w:t>Le présent engagement ainsi présenté ne me lie toutefois</w:t>
      </w:r>
      <w:r w:rsidRPr="00C53D2B">
        <w:rPr>
          <w:rFonts w:ascii="Calibri" w:hAnsi="Calibri" w:cs="Calibri"/>
          <w:sz w:val="18"/>
          <w:szCs w:val="18"/>
        </w:rPr>
        <w:t> </w:t>
      </w:r>
      <w:r w:rsidRPr="00C53D2B">
        <w:rPr>
          <w:rFonts w:ascii="Marianne" w:hAnsi="Marianne" w:cs="Calibri Light"/>
          <w:sz w:val="18"/>
          <w:szCs w:val="18"/>
        </w:rPr>
        <w:t>que si le march</w:t>
      </w:r>
      <w:r w:rsidRPr="00C53D2B">
        <w:rPr>
          <w:rFonts w:ascii="Marianne" w:hAnsi="Marianne" w:cs="Marianne"/>
          <w:sz w:val="18"/>
          <w:szCs w:val="18"/>
        </w:rPr>
        <w:t>é</w:t>
      </w:r>
      <w:r w:rsidRPr="00C53D2B">
        <w:rPr>
          <w:rFonts w:ascii="Marianne" w:hAnsi="Marianne" w:cs="Calibri Light"/>
          <w:sz w:val="18"/>
          <w:szCs w:val="18"/>
        </w:rPr>
        <w:t xml:space="preserve"> ne m</w:t>
      </w:r>
      <w:r w:rsidRPr="00C53D2B">
        <w:rPr>
          <w:rFonts w:ascii="Marianne" w:hAnsi="Marianne" w:cs="Marianne"/>
          <w:sz w:val="18"/>
          <w:szCs w:val="18"/>
        </w:rPr>
        <w:t>’</w:t>
      </w:r>
      <w:r w:rsidRPr="00C53D2B">
        <w:rPr>
          <w:rFonts w:ascii="Marianne" w:hAnsi="Marianne" w:cs="Calibri Light"/>
          <w:sz w:val="18"/>
          <w:szCs w:val="18"/>
        </w:rPr>
        <w:t>est notifi</w:t>
      </w:r>
      <w:r w:rsidRPr="00C53D2B">
        <w:rPr>
          <w:rFonts w:ascii="Marianne" w:hAnsi="Marianne" w:cs="Marianne"/>
          <w:sz w:val="18"/>
          <w:szCs w:val="18"/>
        </w:rPr>
        <w:t>é</w:t>
      </w:r>
      <w:r w:rsidRPr="00C53D2B">
        <w:rPr>
          <w:rFonts w:ascii="Marianne" w:hAnsi="Marianne" w:cs="Calibri Light"/>
          <w:sz w:val="18"/>
          <w:szCs w:val="18"/>
        </w:rPr>
        <w:t xml:space="preserve"> dans un d</w:t>
      </w:r>
      <w:r w:rsidRPr="00C53D2B">
        <w:rPr>
          <w:rFonts w:ascii="Marianne" w:hAnsi="Marianne" w:cs="Marianne"/>
          <w:sz w:val="18"/>
          <w:szCs w:val="18"/>
        </w:rPr>
        <w:t>é</w:t>
      </w:r>
      <w:r w:rsidRPr="00C53D2B">
        <w:rPr>
          <w:rFonts w:ascii="Marianne" w:hAnsi="Marianne" w:cs="Calibri Light"/>
          <w:sz w:val="18"/>
          <w:szCs w:val="18"/>
        </w:rPr>
        <w:t xml:space="preserve">lai de </w:t>
      </w:r>
      <w:r w:rsidR="00C1051B" w:rsidRPr="00C53D2B">
        <w:rPr>
          <w:rFonts w:ascii="Marianne" w:hAnsi="Marianne" w:cs="Calibri Light"/>
          <w:sz w:val="18"/>
          <w:szCs w:val="18"/>
        </w:rPr>
        <w:t>180 j</w:t>
      </w:r>
      <w:r w:rsidRPr="00C53D2B">
        <w:rPr>
          <w:rFonts w:ascii="Marianne" w:hAnsi="Marianne" w:cs="Calibri Light"/>
          <w:sz w:val="18"/>
          <w:szCs w:val="18"/>
        </w:rPr>
        <w:t>ours à compter de la date limite de remise des offres.</w:t>
      </w:r>
    </w:p>
    <w:p w14:paraId="2E5EF220" w14:textId="77777777" w:rsidR="0082360E" w:rsidRPr="008667C9" w:rsidRDefault="0082360E" w:rsidP="00C26D8E">
      <w:pPr>
        <w:rPr>
          <w:rFonts w:ascii="Marianne" w:hAnsi="Marianne" w:cs="Calibri Light"/>
        </w:rPr>
      </w:pPr>
    </w:p>
    <w:p w14:paraId="0B7B6FFF" w14:textId="77777777" w:rsidR="005901B8" w:rsidRPr="008667C9" w:rsidRDefault="005901B8" w:rsidP="005901B8">
      <w:pPr>
        <w:pStyle w:val="Titre1"/>
        <w:rPr>
          <w:rFonts w:ascii="Marianne" w:hAnsi="Marianne" w:cs="Calibri Light"/>
        </w:rPr>
      </w:pPr>
      <w:r w:rsidRPr="008667C9">
        <w:rPr>
          <w:rFonts w:ascii="Marianne" w:hAnsi="Marianne" w:cs="Calibri Light"/>
        </w:rPr>
        <w:t>: Responsabilité technique du Coordonnateur SPS</w:t>
      </w:r>
    </w:p>
    <w:p w14:paraId="19845039" w14:textId="28691D2D" w:rsidR="005901B8" w:rsidRPr="00C53D2B" w:rsidRDefault="005901B8" w:rsidP="00C20F08">
      <w:pPr>
        <w:tabs>
          <w:tab w:val="right" w:pos="4962"/>
        </w:tabs>
        <w:spacing w:line="360" w:lineRule="auto"/>
        <w:rPr>
          <w:rFonts w:ascii="Marianne" w:hAnsi="Marianne" w:cs="Calibri Light"/>
          <w:sz w:val="18"/>
          <w:szCs w:val="18"/>
        </w:rPr>
      </w:pPr>
      <w:r w:rsidRPr="00C53D2B">
        <w:rPr>
          <w:rFonts w:ascii="Marianne" w:hAnsi="Marianne" w:cs="Calibri Light"/>
          <w:sz w:val="18"/>
          <w:szCs w:val="18"/>
        </w:rPr>
        <w:t xml:space="preserve">Le titulaire désigne les personnes suivantes pour l’exécution de la mission, personnes ayant été dûment agréées pour la réalisation de missions de Coordination en matière de Sécurité et Protection de la Santé pour assurer une coordination de niveau </w:t>
      </w:r>
      <w:r w:rsidR="008667C9">
        <w:rPr>
          <w:rFonts w:ascii="Marianne" w:hAnsi="Marianne" w:cs="Calibri Light"/>
          <w:sz w:val="18"/>
          <w:szCs w:val="18"/>
        </w:rPr>
        <w:t>2</w:t>
      </w:r>
      <w:r w:rsidR="001F78B7" w:rsidRPr="00C53D2B">
        <w:rPr>
          <w:rFonts w:ascii="Marianne" w:hAnsi="Marianne" w:cs="Calibri Light"/>
          <w:sz w:val="18"/>
          <w:szCs w:val="18"/>
        </w:rPr>
        <w:t xml:space="preserve"> </w:t>
      </w:r>
      <w:r w:rsidRPr="00C53D2B">
        <w:rPr>
          <w:rFonts w:ascii="Marianne" w:hAnsi="Marianne" w:cs="Calibri Light"/>
          <w:sz w:val="18"/>
          <w:szCs w:val="18"/>
        </w:rPr>
        <w:t>permettant la conduite de la mission dont les caractéristiques sont définies au CCP au sens de l’article R4532-25 du code du travail.</w:t>
      </w:r>
    </w:p>
    <w:p w14:paraId="0406523C" w14:textId="77777777" w:rsidR="005901B8" w:rsidRPr="00C53D2B" w:rsidRDefault="005901B8" w:rsidP="00020DA6">
      <w:pPr>
        <w:tabs>
          <w:tab w:val="right" w:pos="4962"/>
        </w:tabs>
        <w:spacing w:line="360" w:lineRule="auto"/>
        <w:rPr>
          <w:rFonts w:ascii="Marianne" w:hAnsi="Marianne" w:cs="Calibri Light"/>
          <w:sz w:val="18"/>
          <w:szCs w:val="18"/>
        </w:rPr>
      </w:pPr>
      <w:r w:rsidRPr="00C53D2B">
        <w:rPr>
          <w:rFonts w:ascii="Marianne" w:hAnsi="Marianne" w:cs="Calibri Light"/>
          <w:sz w:val="18"/>
          <w:szCs w:val="18"/>
        </w:rPr>
        <w:t>Nom et adresse du coordonnateur SPS :</w:t>
      </w:r>
    </w:p>
    <w:p w14:paraId="018D6BC4" w14:textId="77777777" w:rsidR="005901B8" w:rsidRPr="00C53D2B" w:rsidRDefault="005901B8" w:rsidP="00020DA6">
      <w:pPr>
        <w:tabs>
          <w:tab w:val="right" w:pos="4962"/>
        </w:tabs>
        <w:spacing w:line="360" w:lineRule="auto"/>
        <w:rPr>
          <w:rFonts w:ascii="Marianne" w:hAnsi="Marianne" w:cs="Calibri Light"/>
          <w:sz w:val="18"/>
          <w:szCs w:val="18"/>
        </w:rPr>
      </w:pPr>
      <w:r w:rsidRPr="00C53D2B">
        <w:rPr>
          <w:rFonts w:ascii="Marianne" w:hAnsi="Marianne" w:cs="Calibri Light"/>
          <w:sz w:val="18"/>
          <w:szCs w:val="18"/>
        </w:rPr>
        <w:t>……………………………………………………………………………………………………………………………………………………………………………………………………………………………………………………………………………………………………………………………………………………………………………………………………………………………………………………………………………………………………………………………………………………………………………………………………………………………………………………………………</w:t>
      </w:r>
    </w:p>
    <w:p w14:paraId="296BF8E0" w14:textId="77777777" w:rsidR="005901B8" w:rsidRPr="00C53D2B" w:rsidRDefault="005901B8" w:rsidP="00020DA6">
      <w:pPr>
        <w:tabs>
          <w:tab w:val="right" w:pos="4962"/>
        </w:tabs>
        <w:spacing w:line="360" w:lineRule="auto"/>
        <w:rPr>
          <w:rFonts w:ascii="Marianne" w:hAnsi="Marianne" w:cs="Calibri Light"/>
          <w:sz w:val="18"/>
          <w:szCs w:val="18"/>
        </w:rPr>
      </w:pPr>
    </w:p>
    <w:p w14:paraId="2E376578" w14:textId="77777777" w:rsidR="005901B8" w:rsidRPr="00C53D2B" w:rsidRDefault="005901B8" w:rsidP="00020DA6">
      <w:pPr>
        <w:tabs>
          <w:tab w:val="right" w:pos="4962"/>
        </w:tabs>
        <w:spacing w:line="360" w:lineRule="auto"/>
        <w:rPr>
          <w:rFonts w:ascii="Marianne" w:hAnsi="Marianne" w:cs="Calibri Light"/>
          <w:sz w:val="18"/>
          <w:szCs w:val="18"/>
        </w:rPr>
      </w:pPr>
      <w:r w:rsidRPr="00C53D2B">
        <w:rPr>
          <w:rFonts w:ascii="Marianne" w:hAnsi="Marianne" w:cs="Calibri Light"/>
          <w:sz w:val="18"/>
          <w:szCs w:val="18"/>
        </w:rPr>
        <w:t>Nom et adresse du suppléant au coordonnateur SPS :</w:t>
      </w:r>
    </w:p>
    <w:p w14:paraId="1E3C8580" w14:textId="77777777" w:rsidR="005901B8" w:rsidRPr="00C53D2B" w:rsidRDefault="005901B8" w:rsidP="00020DA6">
      <w:pPr>
        <w:tabs>
          <w:tab w:val="right" w:pos="4962"/>
        </w:tabs>
        <w:spacing w:line="360" w:lineRule="auto"/>
        <w:rPr>
          <w:rFonts w:ascii="Marianne" w:hAnsi="Marianne" w:cs="Calibri Light"/>
          <w:sz w:val="18"/>
          <w:szCs w:val="18"/>
        </w:rPr>
      </w:pPr>
      <w:r w:rsidRPr="00C53D2B">
        <w:rPr>
          <w:rFonts w:ascii="Marianne" w:hAnsi="Marianne" w:cs="Calibri Light"/>
          <w:sz w:val="18"/>
          <w:szCs w:val="18"/>
        </w:rPr>
        <w:t>……………………………………………………………………………………………………………………………………………………………………………………………………………………………………………………………………………………………………………………………………………………………………………………………………………………………………………………………………………………………………………………………………………………………………………………………………………………………………………………………………</w:t>
      </w:r>
    </w:p>
    <w:p w14:paraId="12DA339E" w14:textId="77777777" w:rsidR="005901B8" w:rsidRPr="00C53D2B" w:rsidRDefault="005901B8" w:rsidP="00020DA6">
      <w:pPr>
        <w:tabs>
          <w:tab w:val="right" w:pos="4962"/>
        </w:tabs>
        <w:spacing w:line="360" w:lineRule="auto"/>
        <w:rPr>
          <w:rFonts w:ascii="Marianne" w:hAnsi="Marianne" w:cs="Calibri Light"/>
          <w:sz w:val="18"/>
          <w:szCs w:val="18"/>
        </w:rPr>
      </w:pPr>
    </w:p>
    <w:p w14:paraId="57FAE164" w14:textId="54B23DD9" w:rsidR="005901B8" w:rsidRPr="00C53D2B" w:rsidRDefault="005901B8" w:rsidP="00C20F08">
      <w:pPr>
        <w:tabs>
          <w:tab w:val="right" w:pos="4962"/>
        </w:tabs>
        <w:spacing w:line="360" w:lineRule="auto"/>
        <w:rPr>
          <w:rFonts w:ascii="Marianne" w:hAnsi="Marianne" w:cs="Calibri Light"/>
          <w:sz w:val="18"/>
          <w:szCs w:val="18"/>
        </w:rPr>
      </w:pPr>
      <w:r w:rsidRPr="00C53D2B">
        <w:rPr>
          <w:rFonts w:ascii="Marianne" w:hAnsi="Marianne" w:cs="Calibri Light"/>
          <w:sz w:val="18"/>
          <w:szCs w:val="18"/>
        </w:rPr>
        <w:t xml:space="preserve">Le changement de coordonnateur SPS qualifié et/ou du ou des délégataires devra être proposé immédiatement au pouvoir adjudicateur qui pourra accepter ou refuser le remplaçant pressenti, conformément aux dispositions de l’article </w:t>
      </w:r>
      <w:r w:rsidR="00543B5E">
        <w:rPr>
          <w:rFonts w:ascii="Marianne" w:hAnsi="Marianne" w:cs="Calibri Light"/>
          <w:sz w:val="18"/>
          <w:szCs w:val="18"/>
        </w:rPr>
        <w:t>8</w:t>
      </w:r>
      <w:r w:rsidR="00754F75" w:rsidRPr="00C53D2B">
        <w:rPr>
          <w:rFonts w:ascii="Marianne" w:hAnsi="Marianne" w:cs="Calibri Light"/>
          <w:sz w:val="18"/>
          <w:szCs w:val="18"/>
        </w:rPr>
        <w:t>.</w:t>
      </w:r>
      <w:r w:rsidR="00714FC7" w:rsidRPr="00C53D2B">
        <w:rPr>
          <w:rFonts w:ascii="Marianne" w:hAnsi="Marianne" w:cs="Calibri Light"/>
          <w:sz w:val="18"/>
          <w:szCs w:val="18"/>
        </w:rPr>
        <w:t>2</w:t>
      </w:r>
      <w:r w:rsidR="00754F75" w:rsidRPr="00C53D2B">
        <w:rPr>
          <w:rFonts w:ascii="Marianne" w:hAnsi="Marianne" w:cs="Calibri Light"/>
          <w:sz w:val="18"/>
          <w:szCs w:val="18"/>
        </w:rPr>
        <w:t>.1</w:t>
      </w:r>
      <w:r w:rsidRPr="00C53D2B">
        <w:rPr>
          <w:rFonts w:ascii="Marianne" w:hAnsi="Marianne" w:cs="Calibri Light"/>
          <w:sz w:val="18"/>
          <w:szCs w:val="18"/>
        </w:rPr>
        <w:t xml:space="preserve"> du CCP.</w:t>
      </w:r>
    </w:p>
    <w:p w14:paraId="4EA5A93C" w14:textId="77777777" w:rsidR="005901B8" w:rsidRPr="00C53D2B" w:rsidRDefault="005901B8" w:rsidP="00020DA6">
      <w:pPr>
        <w:tabs>
          <w:tab w:val="right" w:pos="4962"/>
        </w:tabs>
        <w:spacing w:line="360" w:lineRule="auto"/>
        <w:rPr>
          <w:rFonts w:ascii="Marianne" w:hAnsi="Marianne" w:cs="Calibri Light"/>
          <w:sz w:val="18"/>
          <w:szCs w:val="18"/>
        </w:rPr>
      </w:pPr>
      <w:r w:rsidRPr="00C53D2B">
        <w:rPr>
          <w:rFonts w:ascii="Marianne" w:hAnsi="Marianne" w:cs="Calibri Light"/>
          <w:sz w:val="18"/>
          <w:szCs w:val="18"/>
        </w:rPr>
        <w:t>Ces personnes sont détentrices des attestations de compétences.</w:t>
      </w:r>
    </w:p>
    <w:p w14:paraId="445A342B" w14:textId="77777777" w:rsidR="005901B8" w:rsidRPr="008667C9" w:rsidRDefault="005901B8" w:rsidP="005901B8">
      <w:pPr>
        <w:tabs>
          <w:tab w:val="right" w:pos="4962"/>
        </w:tabs>
        <w:spacing w:line="0" w:lineRule="atLeast"/>
        <w:rPr>
          <w:rFonts w:ascii="Marianne" w:hAnsi="Marianne" w:cs="Calibri Light"/>
          <w:sz w:val="18"/>
          <w:szCs w:val="18"/>
        </w:rPr>
      </w:pPr>
    </w:p>
    <w:p w14:paraId="53903980" w14:textId="77777777" w:rsidR="009735CC" w:rsidRPr="008667C9" w:rsidRDefault="009735CC" w:rsidP="009735CC">
      <w:pPr>
        <w:pStyle w:val="Titre1"/>
        <w:rPr>
          <w:rFonts w:ascii="Marianne" w:hAnsi="Marianne" w:cs="Calibri Light"/>
        </w:rPr>
      </w:pPr>
      <w:r w:rsidRPr="008667C9">
        <w:rPr>
          <w:rFonts w:ascii="Marianne" w:hAnsi="Marianne" w:cs="Calibri Light"/>
        </w:rPr>
        <w:t>Objet</w:t>
      </w:r>
    </w:p>
    <w:p w14:paraId="5EFAC235" w14:textId="7F98F745" w:rsidR="009735CC" w:rsidRDefault="009735CC" w:rsidP="00C20F08">
      <w:pPr>
        <w:tabs>
          <w:tab w:val="right" w:pos="4962"/>
        </w:tabs>
        <w:spacing w:line="360" w:lineRule="auto"/>
        <w:rPr>
          <w:rFonts w:ascii="Marianne" w:hAnsi="Marianne" w:cs="Calibri Light"/>
          <w:sz w:val="18"/>
          <w:szCs w:val="18"/>
        </w:rPr>
      </w:pPr>
      <w:r w:rsidRPr="00C53D2B">
        <w:rPr>
          <w:rFonts w:ascii="Marianne" w:hAnsi="Marianne" w:cs="Calibri Light"/>
          <w:sz w:val="18"/>
          <w:szCs w:val="18"/>
        </w:rPr>
        <w:t>Conformément aux dispositions de la loi n° 93-1418 du 31 décembre 1993 et des textes pris pour son application, le présent marché porte sur la réalisation d’une mission de coordination en matière de Sécurité et de Protection de la Santé des travailleurs (SPS) relative</w:t>
      </w:r>
      <w:r w:rsidR="00C53D2B">
        <w:rPr>
          <w:rFonts w:ascii="Marianne" w:hAnsi="Marianne" w:cs="Calibri Light"/>
          <w:sz w:val="18"/>
          <w:szCs w:val="18"/>
        </w:rPr>
        <w:t xml:space="preserve"> aux opérations de construction de quartier de semi-liberté conçu dans le cadre du partenariat d’innovation</w:t>
      </w:r>
      <w:r w:rsidR="00761971" w:rsidRPr="00C53D2B">
        <w:rPr>
          <w:rFonts w:ascii="Marianne" w:hAnsi="Marianne" w:cs="Calibri Light"/>
          <w:sz w:val="18"/>
          <w:szCs w:val="18"/>
        </w:rPr>
        <w:t xml:space="preserve">. </w:t>
      </w:r>
    </w:p>
    <w:p w14:paraId="470105A3" w14:textId="77777777" w:rsidR="00394CB7" w:rsidRDefault="00394CB7" w:rsidP="00C20F08">
      <w:pPr>
        <w:tabs>
          <w:tab w:val="right" w:pos="4962"/>
        </w:tabs>
        <w:spacing w:line="360" w:lineRule="auto"/>
        <w:rPr>
          <w:rFonts w:ascii="Marianne" w:hAnsi="Marianne" w:cs="Calibri Light"/>
          <w:sz w:val="18"/>
          <w:szCs w:val="18"/>
        </w:rPr>
      </w:pPr>
    </w:p>
    <w:p w14:paraId="6CBF0AF9" w14:textId="77777777" w:rsidR="00394CB7" w:rsidRPr="00C53D2B" w:rsidRDefault="00394CB7" w:rsidP="00C20F08">
      <w:pPr>
        <w:tabs>
          <w:tab w:val="right" w:pos="4962"/>
        </w:tabs>
        <w:spacing w:line="360" w:lineRule="auto"/>
        <w:rPr>
          <w:rFonts w:ascii="Marianne" w:hAnsi="Marianne" w:cs="Calibri Light"/>
          <w:sz w:val="18"/>
          <w:szCs w:val="18"/>
        </w:rPr>
      </w:pPr>
    </w:p>
    <w:p w14:paraId="54F95BDF" w14:textId="77777777" w:rsidR="009735CC" w:rsidRPr="008667C9" w:rsidRDefault="009735CC" w:rsidP="005901B8">
      <w:pPr>
        <w:tabs>
          <w:tab w:val="right" w:pos="4962"/>
        </w:tabs>
        <w:spacing w:line="0" w:lineRule="atLeast"/>
        <w:rPr>
          <w:rFonts w:ascii="Marianne" w:hAnsi="Marianne" w:cs="Calibri Light"/>
          <w:sz w:val="18"/>
          <w:szCs w:val="18"/>
        </w:rPr>
      </w:pPr>
    </w:p>
    <w:p w14:paraId="31EB4840" w14:textId="77777777" w:rsidR="00394CB7" w:rsidRPr="008667C9" w:rsidRDefault="00394CB7" w:rsidP="00394CB7">
      <w:pPr>
        <w:pStyle w:val="Titre1"/>
        <w:rPr>
          <w:rFonts w:ascii="Marianne" w:hAnsi="Marianne" w:cs="Calibri Light"/>
        </w:rPr>
      </w:pPr>
      <w:r w:rsidRPr="008667C9">
        <w:rPr>
          <w:rFonts w:ascii="Marianne" w:hAnsi="Marianne" w:cs="Calibri Light"/>
        </w:rPr>
        <w:lastRenderedPageBreak/>
        <w:t>: Prix et modalités d’exécution de l’accord-cadre</w:t>
      </w:r>
    </w:p>
    <w:p w14:paraId="2A3F877C" w14:textId="77777777" w:rsidR="00394CB7" w:rsidRPr="008D08BD" w:rsidRDefault="00394CB7" w:rsidP="00394CB7">
      <w:pPr>
        <w:rPr>
          <w:rFonts w:ascii="Marianne" w:hAnsi="Marianne"/>
          <w:sz w:val="18"/>
          <w:szCs w:val="18"/>
        </w:rPr>
      </w:pPr>
      <w:r w:rsidRPr="008D08BD">
        <w:rPr>
          <w:rFonts w:ascii="Marianne" w:hAnsi="Marianne"/>
          <w:sz w:val="18"/>
          <w:szCs w:val="18"/>
        </w:rPr>
        <w:t>L’accord-cadre s’exécute via l’émission de bons de commandes et l’émission de marchés subséquents.</w:t>
      </w:r>
    </w:p>
    <w:p w14:paraId="623D576B" w14:textId="77777777" w:rsidR="00394CB7" w:rsidRPr="008D08BD" w:rsidRDefault="00394CB7" w:rsidP="00394CB7">
      <w:pPr>
        <w:tabs>
          <w:tab w:val="left" w:pos="0"/>
          <w:tab w:val="left" w:pos="1584"/>
          <w:tab w:val="left" w:pos="2160"/>
          <w:tab w:val="left" w:pos="2880"/>
        </w:tabs>
        <w:rPr>
          <w:rFonts w:ascii="Marianne" w:hAnsi="Marianne"/>
          <w:sz w:val="18"/>
          <w:szCs w:val="18"/>
        </w:rPr>
      </w:pPr>
      <w:r w:rsidRPr="008D08BD">
        <w:rPr>
          <w:rFonts w:ascii="Marianne" w:hAnsi="Marianne"/>
          <w:sz w:val="18"/>
          <w:szCs w:val="18"/>
        </w:rPr>
        <w:t xml:space="preserve">La conclusion de bons de commande et des marchés subséquents sera conclue par application des prix unitaires fixés au bordereau des prix unitaires (prix fermes pour la partie à bons de commande et prix plafonds pour la partie à marchés subséquent, spécifiquement sur la mission 1.6 relative à l’émission d’avis technique ponctuel, toute phase confondue) joint en </w:t>
      </w:r>
      <w:r w:rsidRPr="008D08BD">
        <w:rPr>
          <w:rFonts w:ascii="Marianne" w:hAnsi="Marianne"/>
          <w:b/>
          <w:bCs/>
          <w:sz w:val="18"/>
          <w:szCs w:val="18"/>
        </w:rPr>
        <w:t xml:space="preserve">Annexe 1 </w:t>
      </w:r>
      <w:r w:rsidRPr="008D08BD">
        <w:rPr>
          <w:rFonts w:ascii="Marianne" w:hAnsi="Marianne"/>
          <w:sz w:val="18"/>
          <w:szCs w:val="18"/>
        </w:rPr>
        <w:t>au présent acte d’engagement et suivant les missions prescrites.</w:t>
      </w:r>
    </w:p>
    <w:p w14:paraId="37713FCA" w14:textId="38EE6CB2" w:rsidR="00A85BD4" w:rsidRPr="008D08BD" w:rsidRDefault="00394CB7" w:rsidP="00A85BD4">
      <w:pPr>
        <w:rPr>
          <w:rFonts w:ascii="Marianne" w:hAnsi="Marianne"/>
          <w:sz w:val="18"/>
          <w:szCs w:val="18"/>
        </w:rPr>
      </w:pPr>
      <w:r w:rsidRPr="008D08BD">
        <w:rPr>
          <w:rFonts w:ascii="Marianne" w:hAnsi="Marianne"/>
          <w:sz w:val="18"/>
          <w:szCs w:val="18"/>
        </w:rPr>
        <w:t xml:space="preserve">Il n’a pas été fixé de montant minimum. </w:t>
      </w:r>
      <w:r w:rsidR="00A85BD4">
        <w:rPr>
          <w:rFonts w:ascii="Marianne" w:hAnsi="Marianne"/>
          <w:sz w:val="18"/>
          <w:szCs w:val="18"/>
        </w:rPr>
        <w:t xml:space="preserve"> </w:t>
      </w:r>
      <w:r w:rsidR="00A85BD4" w:rsidRPr="008D08BD">
        <w:rPr>
          <w:rFonts w:ascii="Marianne" w:hAnsi="Marianne"/>
          <w:sz w:val="18"/>
          <w:szCs w:val="18"/>
        </w:rPr>
        <w:t xml:space="preserve">Le montant maximum est de </w:t>
      </w:r>
      <w:bookmarkStart w:id="5" w:name="_Hlk203658425"/>
      <w:r w:rsidR="00A85BD4">
        <w:rPr>
          <w:rFonts w:ascii="Marianne" w:hAnsi="Marianne"/>
          <w:sz w:val="18"/>
          <w:szCs w:val="18"/>
        </w:rPr>
        <w:t>1</w:t>
      </w:r>
      <w:r w:rsidR="00543B5E">
        <w:rPr>
          <w:rFonts w:ascii="Marianne" w:hAnsi="Marianne"/>
          <w:sz w:val="18"/>
          <w:szCs w:val="18"/>
        </w:rPr>
        <w:t>42</w:t>
      </w:r>
      <w:r w:rsidR="00A85BD4" w:rsidRPr="008D08BD">
        <w:rPr>
          <w:rFonts w:ascii="Marianne" w:hAnsi="Marianne"/>
          <w:sz w:val="18"/>
          <w:szCs w:val="18"/>
        </w:rPr>
        <w:t xml:space="preserve"> 990 </w:t>
      </w:r>
      <w:bookmarkEnd w:id="5"/>
      <w:r w:rsidR="00A85BD4" w:rsidRPr="008D08BD">
        <w:rPr>
          <w:rFonts w:ascii="Marianne" w:hAnsi="Marianne"/>
          <w:sz w:val="18"/>
          <w:szCs w:val="18"/>
        </w:rPr>
        <w:t xml:space="preserve">€ HT sur la durée totale de l’accord-cadre.  </w:t>
      </w:r>
    </w:p>
    <w:p w14:paraId="7D13C66D" w14:textId="7A6F61B0" w:rsidR="00A85BD4" w:rsidRPr="008D08BD" w:rsidRDefault="00A85BD4" w:rsidP="00A85BD4">
      <w:pPr>
        <w:rPr>
          <w:rFonts w:ascii="Marianne" w:hAnsi="Marianne"/>
          <w:sz w:val="18"/>
          <w:szCs w:val="18"/>
        </w:rPr>
      </w:pPr>
      <w:r w:rsidRPr="008D08BD">
        <w:rPr>
          <w:rFonts w:ascii="Marianne" w:hAnsi="Marianne"/>
          <w:sz w:val="18"/>
          <w:szCs w:val="18"/>
        </w:rPr>
        <w:t xml:space="preserve">Les modalités de variation de prix sont fixées à l’article </w:t>
      </w:r>
      <w:r w:rsidRPr="00A85BD4">
        <w:rPr>
          <w:rFonts w:ascii="Marianne" w:hAnsi="Marianne"/>
          <w:sz w:val="18"/>
          <w:szCs w:val="18"/>
        </w:rPr>
        <w:t>10.3</w:t>
      </w:r>
      <w:r w:rsidRPr="008D08BD">
        <w:rPr>
          <w:rFonts w:ascii="Marianne" w:hAnsi="Marianne"/>
          <w:sz w:val="18"/>
          <w:szCs w:val="18"/>
        </w:rPr>
        <w:t xml:space="preserve"> du CCP.</w:t>
      </w:r>
    </w:p>
    <w:p w14:paraId="664F86A0" w14:textId="0EA8F51D" w:rsidR="00394CB7" w:rsidRPr="008D08BD" w:rsidRDefault="00394CB7" w:rsidP="00394CB7">
      <w:pPr>
        <w:rPr>
          <w:rFonts w:ascii="Marianne" w:hAnsi="Marianne"/>
          <w:sz w:val="18"/>
          <w:szCs w:val="18"/>
        </w:rPr>
      </w:pPr>
    </w:p>
    <w:p w14:paraId="409C429E" w14:textId="77777777" w:rsidR="000724F1" w:rsidRPr="00C53D2B" w:rsidRDefault="000724F1" w:rsidP="008A7687">
      <w:pPr>
        <w:tabs>
          <w:tab w:val="right" w:pos="4962"/>
        </w:tabs>
        <w:spacing w:line="360" w:lineRule="auto"/>
        <w:rPr>
          <w:rFonts w:ascii="Marianne" w:hAnsi="Marianne" w:cs="Calibri Light"/>
          <w:sz w:val="18"/>
          <w:szCs w:val="18"/>
        </w:rPr>
      </w:pPr>
      <w:r w:rsidRPr="00C53D2B">
        <w:rPr>
          <w:rFonts w:ascii="Marianne" w:hAnsi="Marianne" w:cs="Calibri Light"/>
          <w:sz w:val="18"/>
          <w:szCs w:val="18"/>
        </w:rPr>
        <w:t>Les prix sont réputés tenir compte de toutes les sujétions d’exécution des prestations qui sont normalement prévisibles dans les conditions de temps et de lieu où s'exécutent ces prestations. Il est réputé comprendre toutes les dépenses résultant de l’exécution des prestations du marché y compris les frais de déplacements, les frais d’hébergement, les frais généraux, impôts et taxes, et assurer au prestataire une marge pour risques et bénéfices.</w:t>
      </w:r>
    </w:p>
    <w:p w14:paraId="1425D89F" w14:textId="77777777" w:rsidR="008E38EB" w:rsidRPr="00C53D2B" w:rsidRDefault="008E38EB" w:rsidP="008A7687">
      <w:pPr>
        <w:tabs>
          <w:tab w:val="right" w:pos="4962"/>
        </w:tabs>
        <w:spacing w:line="360" w:lineRule="auto"/>
        <w:rPr>
          <w:rFonts w:ascii="Marianne" w:hAnsi="Marianne" w:cs="Calibri Light"/>
          <w:sz w:val="18"/>
          <w:szCs w:val="18"/>
        </w:rPr>
      </w:pPr>
    </w:p>
    <w:p w14:paraId="3961EE3A" w14:textId="77777777" w:rsidR="008E38EB" w:rsidRPr="00C53D2B" w:rsidRDefault="008E38EB" w:rsidP="008E38EB">
      <w:pPr>
        <w:pStyle w:val="Corpsdetexte"/>
        <w:ind w:right="-1"/>
        <w:rPr>
          <w:rFonts w:ascii="Marianne" w:hAnsi="Marianne" w:cs="Arial"/>
          <w:b/>
          <w:bCs/>
          <w:iCs/>
          <w:sz w:val="18"/>
          <w:szCs w:val="18"/>
        </w:rPr>
      </w:pPr>
      <w:r w:rsidRPr="00C53D2B">
        <w:rPr>
          <w:rFonts w:ascii="Marianne" w:hAnsi="Marianne" w:cs="Arial"/>
          <w:b/>
          <w:bCs/>
          <w:sz w:val="18"/>
          <w:szCs w:val="18"/>
        </w:rPr>
        <w:t>Nature du groupement et, en cas de groupement conjoint,</w:t>
      </w:r>
      <w:r w:rsidRPr="00C53D2B" w:rsidDel="0021797C">
        <w:rPr>
          <w:rFonts w:ascii="Marianne" w:hAnsi="Marianne" w:cs="Arial"/>
          <w:b/>
          <w:bCs/>
          <w:sz w:val="18"/>
          <w:szCs w:val="18"/>
        </w:rPr>
        <w:t xml:space="preserve"> </w:t>
      </w:r>
      <w:r w:rsidRPr="00C53D2B">
        <w:rPr>
          <w:rFonts w:ascii="Marianne" w:hAnsi="Marianne" w:cs="Arial"/>
          <w:b/>
          <w:bCs/>
          <w:sz w:val="18"/>
          <w:szCs w:val="18"/>
        </w:rPr>
        <w:t>répartition des prestations</w:t>
      </w:r>
    </w:p>
    <w:p w14:paraId="7CFCEDD6" w14:textId="77777777" w:rsidR="008E38EB" w:rsidRPr="00C53D2B" w:rsidRDefault="008E38EB" w:rsidP="008E38EB">
      <w:pPr>
        <w:pStyle w:val="Corpsdetexte"/>
        <w:ind w:right="-1"/>
        <w:rPr>
          <w:rFonts w:ascii="Marianne" w:hAnsi="Marianne" w:cs="Arial"/>
          <w:bCs/>
          <w:sz w:val="18"/>
          <w:szCs w:val="18"/>
        </w:rPr>
      </w:pPr>
      <w:r w:rsidRPr="00C53D2B">
        <w:rPr>
          <w:rFonts w:ascii="Marianne" w:hAnsi="Marianne" w:cs="Arial"/>
          <w:bCs/>
          <w:i/>
          <w:iCs/>
          <w:sz w:val="18"/>
          <w:szCs w:val="18"/>
        </w:rPr>
        <w:t>(En cas de groupement d’opérateurs économiques.)</w:t>
      </w:r>
    </w:p>
    <w:p w14:paraId="0E3D2D45" w14:textId="77777777" w:rsidR="008E38EB" w:rsidRPr="00C53D2B" w:rsidRDefault="008E38EB" w:rsidP="008E38EB">
      <w:pPr>
        <w:pStyle w:val="Corpsdetexte"/>
        <w:ind w:right="-1"/>
        <w:rPr>
          <w:rFonts w:ascii="Marianne" w:hAnsi="Marianne" w:cs="Arial"/>
          <w:bCs/>
          <w:i/>
          <w:iCs/>
          <w:sz w:val="18"/>
          <w:szCs w:val="18"/>
        </w:rPr>
      </w:pPr>
    </w:p>
    <w:p w14:paraId="5BFE73BA" w14:textId="77777777" w:rsidR="008E38EB" w:rsidRPr="00C53D2B" w:rsidRDefault="008E38EB" w:rsidP="008E38EB">
      <w:pPr>
        <w:pStyle w:val="Corpsdetexte"/>
        <w:ind w:right="-1"/>
        <w:rPr>
          <w:rFonts w:ascii="Marianne" w:hAnsi="Marianne" w:cs="Arial"/>
          <w:bCs/>
          <w:sz w:val="18"/>
          <w:szCs w:val="18"/>
        </w:rPr>
      </w:pPr>
      <w:r w:rsidRPr="00C53D2B">
        <w:rPr>
          <w:rFonts w:ascii="Marianne" w:hAnsi="Marianne" w:cs="Arial"/>
          <w:bCs/>
          <w:sz w:val="18"/>
          <w:szCs w:val="18"/>
        </w:rPr>
        <w:t>Pour l’exécution du marché public, le groupement d’opérateurs économiques est</w:t>
      </w:r>
      <w:r w:rsidRPr="00C53D2B">
        <w:rPr>
          <w:rFonts w:ascii="Calibri" w:hAnsi="Calibri" w:cs="Calibri"/>
          <w:bCs/>
          <w:sz w:val="18"/>
          <w:szCs w:val="18"/>
        </w:rPr>
        <w:t> </w:t>
      </w:r>
      <w:r w:rsidRPr="00C53D2B">
        <w:rPr>
          <w:rFonts w:ascii="Marianne" w:hAnsi="Marianne" w:cs="Arial"/>
          <w:bCs/>
          <w:sz w:val="18"/>
          <w:szCs w:val="18"/>
        </w:rPr>
        <w:t>:</w:t>
      </w:r>
    </w:p>
    <w:p w14:paraId="4BAA813C" w14:textId="77777777" w:rsidR="008E38EB" w:rsidRPr="00C53D2B" w:rsidRDefault="008E38EB" w:rsidP="008E38EB">
      <w:pPr>
        <w:pStyle w:val="Corpsdetexte"/>
        <w:ind w:right="-1"/>
        <w:rPr>
          <w:rFonts w:ascii="Marianne" w:hAnsi="Marianne" w:cs="Arial"/>
          <w:bCs/>
          <w:sz w:val="18"/>
          <w:szCs w:val="18"/>
        </w:rPr>
      </w:pPr>
      <w:r w:rsidRPr="00C53D2B">
        <w:rPr>
          <w:rFonts w:ascii="Marianne" w:hAnsi="Marianne" w:cs="Arial"/>
          <w:bCs/>
          <w:i/>
          <w:iCs/>
          <w:sz w:val="18"/>
          <w:szCs w:val="18"/>
        </w:rPr>
        <w:t>(Cocher la case correspondante.)</w:t>
      </w:r>
    </w:p>
    <w:p w14:paraId="672CAC64" w14:textId="77777777" w:rsidR="008E38EB" w:rsidRPr="00C53D2B" w:rsidRDefault="008E38EB" w:rsidP="008E38EB">
      <w:pPr>
        <w:pStyle w:val="Corpsdetexte"/>
        <w:ind w:right="-1"/>
        <w:rPr>
          <w:rFonts w:ascii="Marianne" w:hAnsi="Marianne" w:cs="Arial"/>
          <w:bCs/>
          <w:sz w:val="18"/>
          <w:szCs w:val="18"/>
        </w:rPr>
      </w:pPr>
      <w:r w:rsidRPr="00C53D2B">
        <w:rPr>
          <w:rFonts w:ascii="Marianne" w:hAnsi="Marianne" w:cs="Arial"/>
          <w:bCs/>
          <w:sz w:val="18"/>
          <w:szCs w:val="18"/>
        </w:rPr>
        <w:fldChar w:fldCharType="begin">
          <w:ffData>
            <w:name w:val=""/>
            <w:enabled/>
            <w:calcOnExit w:val="0"/>
            <w:checkBox>
              <w:size w:val="20"/>
              <w:default w:val="0"/>
            </w:checkBox>
          </w:ffData>
        </w:fldChar>
      </w:r>
      <w:r w:rsidRPr="00C53D2B">
        <w:rPr>
          <w:rFonts w:ascii="Marianne" w:hAnsi="Marianne" w:cs="Arial"/>
          <w:bCs/>
          <w:sz w:val="18"/>
          <w:szCs w:val="18"/>
        </w:rPr>
        <w:instrText xml:space="preserve"> FORMCHECKBOX </w:instrText>
      </w:r>
      <w:r w:rsidRPr="00C53D2B">
        <w:rPr>
          <w:rFonts w:ascii="Marianne" w:hAnsi="Marianne" w:cs="Arial"/>
          <w:bCs/>
          <w:sz w:val="18"/>
          <w:szCs w:val="18"/>
        </w:rPr>
      </w:r>
      <w:r w:rsidRPr="00C53D2B">
        <w:rPr>
          <w:rFonts w:ascii="Marianne" w:hAnsi="Marianne" w:cs="Arial"/>
          <w:bCs/>
          <w:sz w:val="18"/>
          <w:szCs w:val="18"/>
        </w:rPr>
        <w:fldChar w:fldCharType="separate"/>
      </w:r>
      <w:r w:rsidRPr="00C53D2B">
        <w:rPr>
          <w:rFonts w:ascii="Marianne" w:hAnsi="Marianne" w:cs="Arial"/>
          <w:bCs/>
          <w:sz w:val="18"/>
          <w:szCs w:val="18"/>
        </w:rPr>
        <w:fldChar w:fldCharType="end"/>
      </w:r>
      <w:r w:rsidRPr="00C53D2B">
        <w:rPr>
          <w:rFonts w:ascii="Marianne" w:hAnsi="Marianne" w:cs="Arial"/>
          <w:bCs/>
          <w:i/>
          <w:iCs/>
          <w:sz w:val="18"/>
          <w:szCs w:val="18"/>
        </w:rPr>
        <w:t xml:space="preserve"> </w:t>
      </w:r>
      <w:r w:rsidRPr="00C53D2B">
        <w:rPr>
          <w:rFonts w:ascii="Marianne" w:hAnsi="Marianne" w:cs="Arial"/>
          <w:bCs/>
          <w:sz w:val="18"/>
          <w:szCs w:val="18"/>
        </w:rPr>
        <w:t>conjoint (avec mandataire solidaire)</w:t>
      </w:r>
      <w:r w:rsidRPr="00C53D2B">
        <w:rPr>
          <w:rFonts w:ascii="Marianne" w:hAnsi="Marianne" w:cs="Arial"/>
          <w:bCs/>
          <w:sz w:val="18"/>
          <w:szCs w:val="18"/>
        </w:rPr>
        <w:tab/>
        <w:t>OU</w:t>
      </w:r>
      <w:r w:rsidRPr="00C53D2B">
        <w:rPr>
          <w:rFonts w:ascii="Marianne" w:hAnsi="Marianne" w:cs="Arial"/>
          <w:bCs/>
          <w:sz w:val="18"/>
          <w:szCs w:val="18"/>
        </w:rPr>
        <w:tab/>
      </w:r>
      <w:r w:rsidRPr="00C53D2B">
        <w:rPr>
          <w:rFonts w:ascii="Marianne" w:hAnsi="Marianne" w:cs="Arial"/>
          <w:bCs/>
          <w:sz w:val="18"/>
          <w:szCs w:val="18"/>
        </w:rPr>
        <w:tab/>
      </w:r>
      <w:r w:rsidRPr="00C53D2B">
        <w:rPr>
          <w:rFonts w:ascii="Marianne" w:hAnsi="Marianne" w:cs="Arial"/>
          <w:bCs/>
          <w:sz w:val="18"/>
          <w:szCs w:val="18"/>
        </w:rPr>
        <w:fldChar w:fldCharType="begin">
          <w:ffData>
            <w:name w:val=""/>
            <w:enabled/>
            <w:calcOnExit w:val="0"/>
            <w:checkBox>
              <w:size w:val="20"/>
              <w:default w:val="0"/>
            </w:checkBox>
          </w:ffData>
        </w:fldChar>
      </w:r>
      <w:r w:rsidRPr="00C53D2B">
        <w:rPr>
          <w:rFonts w:ascii="Marianne" w:hAnsi="Marianne" w:cs="Arial"/>
          <w:bCs/>
          <w:sz w:val="18"/>
          <w:szCs w:val="18"/>
        </w:rPr>
        <w:instrText xml:space="preserve"> FORMCHECKBOX </w:instrText>
      </w:r>
      <w:r w:rsidRPr="00C53D2B">
        <w:rPr>
          <w:rFonts w:ascii="Marianne" w:hAnsi="Marianne" w:cs="Arial"/>
          <w:bCs/>
          <w:sz w:val="18"/>
          <w:szCs w:val="18"/>
        </w:rPr>
      </w:r>
      <w:r w:rsidRPr="00C53D2B">
        <w:rPr>
          <w:rFonts w:ascii="Marianne" w:hAnsi="Marianne" w:cs="Arial"/>
          <w:bCs/>
          <w:sz w:val="18"/>
          <w:szCs w:val="18"/>
        </w:rPr>
        <w:fldChar w:fldCharType="separate"/>
      </w:r>
      <w:r w:rsidRPr="00C53D2B">
        <w:rPr>
          <w:rFonts w:ascii="Marianne" w:hAnsi="Marianne" w:cs="Arial"/>
          <w:bCs/>
          <w:sz w:val="18"/>
          <w:szCs w:val="18"/>
        </w:rPr>
        <w:fldChar w:fldCharType="end"/>
      </w:r>
      <w:r w:rsidRPr="00C53D2B">
        <w:rPr>
          <w:rFonts w:ascii="Marianne" w:hAnsi="Marianne" w:cs="Arial"/>
          <w:bCs/>
          <w:iCs/>
          <w:sz w:val="18"/>
          <w:szCs w:val="18"/>
        </w:rPr>
        <w:t xml:space="preserve"> </w:t>
      </w:r>
      <w:r w:rsidRPr="00C53D2B">
        <w:rPr>
          <w:rFonts w:ascii="Marianne" w:hAnsi="Marianne" w:cs="Arial"/>
          <w:bCs/>
          <w:sz w:val="18"/>
          <w:szCs w:val="18"/>
        </w:rPr>
        <w:t>solidaire</w:t>
      </w:r>
    </w:p>
    <w:p w14:paraId="37DE711D" w14:textId="77777777" w:rsidR="008E38EB" w:rsidRPr="00C53D2B" w:rsidRDefault="008E38EB" w:rsidP="008E38EB">
      <w:pPr>
        <w:pStyle w:val="Corpsdetexte"/>
        <w:ind w:right="-1"/>
        <w:rPr>
          <w:rFonts w:ascii="Marianne" w:hAnsi="Marianne" w:cs="Arial"/>
          <w:b/>
          <w:bCs/>
          <w:sz w:val="18"/>
          <w:szCs w:val="18"/>
        </w:rPr>
      </w:pPr>
      <w:r w:rsidRPr="00C53D2B">
        <w:rPr>
          <w:rFonts w:ascii="Marianne" w:hAnsi="Marianne" w:cs="Arial"/>
          <w:bCs/>
          <w:i/>
          <w:iCs/>
          <w:sz w:val="18"/>
          <w:szCs w:val="18"/>
        </w:rPr>
        <w:t>(Les membres du groupement conjoint indiquent dans le tableau ci-dessous la répartition des prestations que chacun d’entre eux s’engage à réaliser.)</w:t>
      </w:r>
    </w:p>
    <w:tbl>
      <w:tblPr>
        <w:tblW w:w="9362" w:type="dxa"/>
        <w:tblInd w:w="-40" w:type="dxa"/>
        <w:tblLayout w:type="fixed"/>
        <w:tblLook w:val="0000" w:firstRow="0" w:lastRow="0" w:firstColumn="0" w:lastColumn="0" w:noHBand="0" w:noVBand="0"/>
      </w:tblPr>
      <w:tblGrid>
        <w:gridCol w:w="3409"/>
        <w:gridCol w:w="3402"/>
        <w:gridCol w:w="2551"/>
      </w:tblGrid>
      <w:tr w:rsidR="008E38EB" w:rsidRPr="00C53D2B" w14:paraId="2D44D255" w14:textId="77777777" w:rsidTr="00740E18">
        <w:trPr>
          <w:trHeight w:val="567"/>
        </w:trPr>
        <w:tc>
          <w:tcPr>
            <w:tcW w:w="3409" w:type="dxa"/>
            <w:vMerge w:val="restart"/>
            <w:tcBorders>
              <w:top w:val="single" w:sz="4" w:space="0" w:color="000000"/>
              <w:left w:val="single" w:sz="4" w:space="0" w:color="000000"/>
              <w:bottom w:val="single" w:sz="4" w:space="0" w:color="000000"/>
            </w:tcBorders>
            <w:vAlign w:val="center"/>
          </w:tcPr>
          <w:p w14:paraId="6BA637E1" w14:textId="77777777" w:rsidR="008E38EB" w:rsidRPr="00C53D2B" w:rsidRDefault="008E38EB" w:rsidP="00740E18">
            <w:pPr>
              <w:pStyle w:val="Corpsdetexte"/>
              <w:ind w:right="-1"/>
              <w:rPr>
                <w:rFonts w:ascii="Marianne" w:hAnsi="Marianne" w:cs="Arial"/>
                <w:b/>
                <w:bCs/>
                <w:sz w:val="18"/>
                <w:szCs w:val="18"/>
              </w:rPr>
            </w:pPr>
            <w:r w:rsidRPr="00C53D2B">
              <w:rPr>
                <w:rFonts w:ascii="Marianne" w:hAnsi="Marianne" w:cs="Arial"/>
                <w:b/>
                <w:bCs/>
                <w:sz w:val="18"/>
                <w:szCs w:val="18"/>
              </w:rPr>
              <w:t>Désignation des membres du groupement conjoint avec mandataire solidaire</w:t>
            </w:r>
          </w:p>
        </w:tc>
        <w:tc>
          <w:tcPr>
            <w:tcW w:w="5953" w:type="dxa"/>
            <w:gridSpan w:val="2"/>
            <w:tcBorders>
              <w:top w:val="single" w:sz="4" w:space="0" w:color="000000"/>
              <w:left w:val="single" w:sz="4" w:space="0" w:color="000000"/>
              <w:bottom w:val="single" w:sz="4" w:space="0" w:color="000000"/>
              <w:right w:val="single" w:sz="4" w:space="0" w:color="000000"/>
            </w:tcBorders>
            <w:vAlign w:val="center"/>
          </w:tcPr>
          <w:p w14:paraId="62BAA47A" w14:textId="77777777" w:rsidR="008E38EB" w:rsidRPr="00C53D2B" w:rsidRDefault="008E38EB" w:rsidP="00740E18">
            <w:pPr>
              <w:pStyle w:val="Corpsdetexte"/>
              <w:ind w:right="-1"/>
              <w:rPr>
                <w:rFonts w:ascii="Marianne" w:hAnsi="Marianne" w:cs="Arial"/>
                <w:b/>
                <w:bCs/>
                <w:i/>
                <w:sz w:val="18"/>
                <w:szCs w:val="18"/>
              </w:rPr>
            </w:pPr>
            <w:r w:rsidRPr="00C53D2B">
              <w:rPr>
                <w:rFonts w:ascii="Marianne" w:hAnsi="Marianne" w:cs="Arial"/>
                <w:b/>
                <w:bCs/>
                <w:sz w:val="18"/>
                <w:szCs w:val="18"/>
              </w:rPr>
              <w:t>Prestations exécutées par les membres du groupement conjoint avec mandataire solidaire</w:t>
            </w:r>
          </w:p>
        </w:tc>
      </w:tr>
      <w:tr w:rsidR="008E38EB" w:rsidRPr="00C53D2B" w14:paraId="2893D7EA" w14:textId="77777777" w:rsidTr="00740E18">
        <w:trPr>
          <w:trHeight w:val="567"/>
        </w:trPr>
        <w:tc>
          <w:tcPr>
            <w:tcW w:w="3409" w:type="dxa"/>
            <w:vMerge/>
            <w:tcBorders>
              <w:top w:val="single" w:sz="4" w:space="0" w:color="000000"/>
              <w:left w:val="single" w:sz="4" w:space="0" w:color="000000"/>
              <w:bottom w:val="single" w:sz="4" w:space="0" w:color="auto"/>
            </w:tcBorders>
            <w:shd w:val="clear" w:color="auto" w:fill="FFFFFF"/>
            <w:vAlign w:val="center"/>
          </w:tcPr>
          <w:p w14:paraId="4445E3F1" w14:textId="77777777" w:rsidR="008E38EB" w:rsidRPr="00C53D2B" w:rsidRDefault="008E38EB" w:rsidP="00740E18">
            <w:pPr>
              <w:pStyle w:val="Corpsdetexte"/>
              <w:ind w:right="-1"/>
              <w:rPr>
                <w:rFonts w:ascii="Marianne" w:hAnsi="Marianne" w:cs="Arial"/>
                <w:b/>
                <w:bCs/>
                <w:sz w:val="18"/>
                <w:szCs w:val="18"/>
              </w:rPr>
            </w:pPr>
          </w:p>
        </w:tc>
        <w:tc>
          <w:tcPr>
            <w:tcW w:w="3402" w:type="dxa"/>
            <w:tcBorders>
              <w:top w:val="single" w:sz="4" w:space="0" w:color="000000"/>
              <w:left w:val="single" w:sz="4" w:space="0" w:color="000000"/>
              <w:bottom w:val="single" w:sz="4" w:space="0" w:color="auto"/>
            </w:tcBorders>
            <w:shd w:val="clear" w:color="auto" w:fill="FFFFFF"/>
            <w:vAlign w:val="center"/>
          </w:tcPr>
          <w:p w14:paraId="48465EF4" w14:textId="77777777" w:rsidR="008E38EB" w:rsidRPr="00C53D2B" w:rsidRDefault="008E38EB" w:rsidP="00740E18">
            <w:pPr>
              <w:pStyle w:val="Corpsdetexte"/>
              <w:ind w:right="-1"/>
              <w:rPr>
                <w:rFonts w:ascii="Marianne" w:hAnsi="Marianne" w:cs="Arial"/>
                <w:b/>
                <w:bCs/>
                <w:sz w:val="18"/>
                <w:szCs w:val="18"/>
              </w:rPr>
            </w:pPr>
            <w:r w:rsidRPr="00C53D2B">
              <w:rPr>
                <w:rFonts w:ascii="Marianne" w:hAnsi="Marianne" w:cs="Arial"/>
                <w:b/>
                <w:bCs/>
                <w:sz w:val="18"/>
                <w:szCs w:val="18"/>
              </w:rPr>
              <w:t>Nature de la prestation</w:t>
            </w:r>
          </w:p>
        </w:tc>
        <w:tc>
          <w:tcPr>
            <w:tcW w:w="2551" w:type="dxa"/>
            <w:tcBorders>
              <w:top w:val="single" w:sz="4" w:space="0" w:color="000000"/>
              <w:left w:val="single" w:sz="4" w:space="0" w:color="000000"/>
              <w:bottom w:val="single" w:sz="4" w:space="0" w:color="auto"/>
              <w:right w:val="single" w:sz="4" w:space="0" w:color="000000"/>
            </w:tcBorders>
            <w:shd w:val="clear" w:color="auto" w:fill="FFFFFF"/>
            <w:vAlign w:val="center"/>
          </w:tcPr>
          <w:p w14:paraId="4EB59EA4" w14:textId="77777777" w:rsidR="008E38EB" w:rsidRPr="00C53D2B" w:rsidRDefault="008E38EB" w:rsidP="00740E18">
            <w:pPr>
              <w:pStyle w:val="Corpsdetexte"/>
              <w:ind w:right="-1"/>
              <w:rPr>
                <w:rFonts w:ascii="Marianne" w:hAnsi="Marianne" w:cs="Arial"/>
                <w:bCs/>
                <w:sz w:val="18"/>
                <w:szCs w:val="18"/>
              </w:rPr>
            </w:pPr>
            <w:r w:rsidRPr="00C53D2B">
              <w:rPr>
                <w:rFonts w:ascii="Marianne" w:hAnsi="Marianne" w:cs="Arial"/>
                <w:b/>
                <w:bCs/>
                <w:sz w:val="18"/>
                <w:szCs w:val="18"/>
              </w:rPr>
              <w:t>Montant HT de la prestation</w:t>
            </w:r>
          </w:p>
        </w:tc>
      </w:tr>
      <w:tr w:rsidR="008E38EB" w:rsidRPr="00C53D2B" w14:paraId="73A67031" w14:textId="77777777" w:rsidTr="008667C9">
        <w:trPr>
          <w:trHeight w:val="1021"/>
        </w:trPr>
        <w:tc>
          <w:tcPr>
            <w:tcW w:w="3409" w:type="dxa"/>
            <w:tcBorders>
              <w:top w:val="single" w:sz="4" w:space="0" w:color="auto"/>
              <w:left w:val="single" w:sz="4" w:space="0" w:color="auto"/>
              <w:bottom w:val="single" w:sz="4" w:space="0" w:color="auto"/>
              <w:right w:val="single" w:sz="4" w:space="0" w:color="auto"/>
            </w:tcBorders>
            <w:shd w:val="clear" w:color="auto" w:fill="31849B" w:themeFill="accent5" w:themeFillShade="BF"/>
          </w:tcPr>
          <w:p w14:paraId="4ACEF9C8" w14:textId="77777777" w:rsidR="008E38EB" w:rsidRPr="00C53D2B" w:rsidRDefault="008E38EB" w:rsidP="00740E18">
            <w:pPr>
              <w:pStyle w:val="Corpsdetexte"/>
              <w:ind w:right="-1"/>
              <w:rPr>
                <w:rFonts w:ascii="Marianne" w:hAnsi="Marianne" w:cs="Arial"/>
                <w:bCs/>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31849B" w:themeFill="accent5" w:themeFillShade="BF"/>
          </w:tcPr>
          <w:p w14:paraId="01515C54" w14:textId="77777777" w:rsidR="008E38EB" w:rsidRPr="00C53D2B" w:rsidRDefault="008E38EB" w:rsidP="00740E18">
            <w:pPr>
              <w:pStyle w:val="Corpsdetexte"/>
              <w:ind w:right="-1"/>
              <w:rPr>
                <w:rFonts w:ascii="Marianne" w:hAnsi="Marianne" w:cs="Arial"/>
                <w:bCs/>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31849B" w:themeFill="accent5" w:themeFillShade="BF"/>
          </w:tcPr>
          <w:p w14:paraId="294FC0DC" w14:textId="77777777" w:rsidR="008E38EB" w:rsidRPr="00C53D2B" w:rsidRDefault="008E38EB" w:rsidP="00740E18">
            <w:pPr>
              <w:pStyle w:val="Corpsdetexte"/>
              <w:ind w:right="-1"/>
              <w:rPr>
                <w:rFonts w:ascii="Marianne" w:hAnsi="Marianne" w:cs="Arial"/>
                <w:bCs/>
                <w:sz w:val="18"/>
                <w:szCs w:val="18"/>
              </w:rPr>
            </w:pPr>
          </w:p>
        </w:tc>
      </w:tr>
      <w:tr w:rsidR="008E38EB" w:rsidRPr="00C53D2B" w14:paraId="49C32AA8" w14:textId="77777777" w:rsidTr="00740E18">
        <w:trPr>
          <w:trHeight w:val="1021"/>
        </w:trPr>
        <w:tc>
          <w:tcPr>
            <w:tcW w:w="3409" w:type="dxa"/>
            <w:tcBorders>
              <w:top w:val="single" w:sz="4" w:space="0" w:color="auto"/>
              <w:left w:val="single" w:sz="4" w:space="0" w:color="auto"/>
              <w:bottom w:val="single" w:sz="4" w:space="0" w:color="auto"/>
              <w:right w:val="single" w:sz="4" w:space="0" w:color="auto"/>
            </w:tcBorders>
          </w:tcPr>
          <w:p w14:paraId="532AFCF3" w14:textId="77777777" w:rsidR="008E38EB" w:rsidRPr="00C53D2B" w:rsidRDefault="008E38EB" w:rsidP="00740E18">
            <w:pPr>
              <w:pStyle w:val="Corpsdetexte"/>
              <w:ind w:right="-1"/>
              <w:rPr>
                <w:rFonts w:ascii="Marianne" w:hAnsi="Marianne" w:cs="Arial"/>
                <w:bCs/>
                <w:sz w:val="18"/>
                <w:szCs w:val="18"/>
              </w:rPr>
            </w:pPr>
          </w:p>
        </w:tc>
        <w:tc>
          <w:tcPr>
            <w:tcW w:w="3402" w:type="dxa"/>
            <w:tcBorders>
              <w:top w:val="single" w:sz="4" w:space="0" w:color="auto"/>
              <w:left w:val="single" w:sz="4" w:space="0" w:color="auto"/>
              <w:bottom w:val="single" w:sz="4" w:space="0" w:color="auto"/>
              <w:right w:val="single" w:sz="4" w:space="0" w:color="auto"/>
            </w:tcBorders>
          </w:tcPr>
          <w:p w14:paraId="3336E326" w14:textId="77777777" w:rsidR="008E38EB" w:rsidRPr="00C53D2B" w:rsidRDefault="008E38EB" w:rsidP="00740E18">
            <w:pPr>
              <w:pStyle w:val="Corpsdetexte"/>
              <w:ind w:right="-1"/>
              <w:rPr>
                <w:rFonts w:ascii="Marianne" w:hAnsi="Marianne" w:cs="Arial"/>
                <w:bCs/>
                <w:sz w:val="18"/>
                <w:szCs w:val="18"/>
              </w:rPr>
            </w:pPr>
          </w:p>
        </w:tc>
        <w:tc>
          <w:tcPr>
            <w:tcW w:w="2551" w:type="dxa"/>
            <w:tcBorders>
              <w:top w:val="single" w:sz="4" w:space="0" w:color="auto"/>
              <w:left w:val="single" w:sz="4" w:space="0" w:color="auto"/>
              <w:bottom w:val="single" w:sz="4" w:space="0" w:color="auto"/>
              <w:right w:val="single" w:sz="4" w:space="0" w:color="auto"/>
            </w:tcBorders>
          </w:tcPr>
          <w:p w14:paraId="5BB4FFB8" w14:textId="77777777" w:rsidR="008E38EB" w:rsidRPr="00C53D2B" w:rsidRDefault="008E38EB" w:rsidP="00740E18">
            <w:pPr>
              <w:pStyle w:val="Corpsdetexte"/>
              <w:ind w:right="-1"/>
              <w:rPr>
                <w:rFonts w:ascii="Marianne" w:hAnsi="Marianne" w:cs="Arial"/>
                <w:bCs/>
                <w:sz w:val="18"/>
                <w:szCs w:val="18"/>
              </w:rPr>
            </w:pPr>
          </w:p>
        </w:tc>
      </w:tr>
      <w:tr w:rsidR="008E38EB" w:rsidRPr="00C53D2B" w14:paraId="5B726268" w14:textId="77777777" w:rsidTr="008667C9">
        <w:trPr>
          <w:trHeight w:val="1021"/>
        </w:trPr>
        <w:tc>
          <w:tcPr>
            <w:tcW w:w="3409" w:type="dxa"/>
            <w:tcBorders>
              <w:top w:val="single" w:sz="4" w:space="0" w:color="auto"/>
              <w:left w:val="single" w:sz="4" w:space="0" w:color="auto"/>
              <w:bottom w:val="single" w:sz="4" w:space="0" w:color="auto"/>
              <w:right w:val="single" w:sz="4" w:space="0" w:color="auto"/>
            </w:tcBorders>
            <w:shd w:val="clear" w:color="auto" w:fill="31849B" w:themeFill="accent5" w:themeFillShade="BF"/>
          </w:tcPr>
          <w:p w14:paraId="5F484FB0" w14:textId="77777777" w:rsidR="008E38EB" w:rsidRPr="00C53D2B" w:rsidRDefault="008E38EB" w:rsidP="00740E18">
            <w:pPr>
              <w:pStyle w:val="Corpsdetexte"/>
              <w:ind w:right="-1"/>
              <w:rPr>
                <w:rFonts w:ascii="Marianne" w:hAnsi="Marianne" w:cs="Arial"/>
                <w:bCs/>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31849B" w:themeFill="accent5" w:themeFillShade="BF"/>
          </w:tcPr>
          <w:p w14:paraId="7425F8E9" w14:textId="77777777" w:rsidR="008E38EB" w:rsidRPr="00C53D2B" w:rsidRDefault="008E38EB" w:rsidP="00740E18">
            <w:pPr>
              <w:pStyle w:val="Corpsdetexte"/>
              <w:ind w:right="-1"/>
              <w:rPr>
                <w:rFonts w:ascii="Marianne" w:hAnsi="Marianne" w:cs="Arial"/>
                <w:bCs/>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31849B" w:themeFill="accent5" w:themeFillShade="BF"/>
          </w:tcPr>
          <w:p w14:paraId="6FCB0B03" w14:textId="77777777" w:rsidR="008E38EB" w:rsidRPr="00C53D2B" w:rsidRDefault="008E38EB" w:rsidP="00740E18">
            <w:pPr>
              <w:pStyle w:val="Corpsdetexte"/>
              <w:ind w:right="-1"/>
              <w:rPr>
                <w:rFonts w:ascii="Marianne" w:hAnsi="Marianne" w:cs="Arial"/>
                <w:bCs/>
                <w:sz w:val="18"/>
                <w:szCs w:val="18"/>
              </w:rPr>
            </w:pPr>
          </w:p>
        </w:tc>
      </w:tr>
    </w:tbl>
    <w:p w14:paraId="4E361469" w14:textId="77777777" w:rsidR="008E38EB" w:rsidRPr="00C53D2B" w:rsidRDefault="008E38EB" w:rsidP="008E38EB">
      <w:pPr>
        <w:pStyle w:val="Corpsdetexte"/>
        <w:spacing w:after="0"/>
        <w:ind w:right="-1"/>
        <w:rPr>
          <w:rFonts w:ascii="Marianne" w:hAnsi="Marianne" w:cs="Arial"/>
          <w:bCs/>
          <w:sz w:val="18"/>
          <w:szCs w:val="18"/>
        </w:rPr>
      </w:pPr>
    </w:p>
    <w:p w14:paraId="69E16291" w14:textId="77777777" w:rsidR="008E38EB" w:rsidRDefault="008E38EB" w:rsidP="008A7687">
      <w:pPr>
        <w:tabs>
          <w:tab w:val="right" w:pos="4962"/>
        </w:tabs>
        <w:spacing w:line="360" w:lineRule="auto"/>
        <w:rPr>
          <w:rFonts w:ascii="Marianne" w:hAnsi="Marianne" w:cs="Calibri Light"/>
          <w:sz w:val="18"/>
          <w:szCs w:val="18"/>
        </w:rPr>
      </w:pPr>
    </w:p>
    <w:p w14:paraId="3A175BCC" w14:textId="77777777" w:rsidR="00394CB7" w:rsidRPr="00A85BD4" w:rsidRDefault="00394CB7" w:rsidP="00394CB7">
      <w:pPr>
        <w:pStyle w:val="Titre1"/>
        <w:rPr>
          <w:rFonts w:ascii="Marianne" w:hAnsi="Marianne" w:cs="Calibri Light"/>
        </w:rPr>
      </w:pPr>
      <w:r w:rsidRPr="00A85BD4">
        <w:rPr>
          <w:rFonts w:ascii="Marianne" w:hAnsi="Marianne" w:cs="Calibri Light"/>
        </w:rPr>
        <w:lastRenderedPageBreak/>
        <w:t>Durée de l’accord-cadre</w:t>
      </w:r>
    </w:p>
    <w:p w14:paraId="2D29697E" w14:textId="77777777" w:rsidR="00394CB7" w:rsidRPr="008D08BD" w:rsidRDefault="00394CB7" w:rsidP="00394CB7">
      <w:pPr>
        <w:rPr>
          <w:rFonts w:ascii="Marianne" w:hAnsi="Marianne" w:cs="Arial"/>
          <w:sz w:val="18"/>
          <w:szCs w:val="18"/>
        </w:rPr>
      </w:pPr>
      <w:r w:rsidRPr="008D08BD">
        <w:rPr>
          <w:rFonts w:ascii="Marianne" w:hAnsi="Marianne" w:cs="Arial"/>
          <w:sz w:val="18"/>
          <w:szCs w:val="18"/>
        </w:rPr>
        <w:t xml:space="preserve">La durée de l’accord-cadre est de 12 mois à compter de sa notification. </w:t>
      </w:r>
    </w:p>
    <w:p w14:paraId="28C0CC15" w14:textId="77777777" w:rsidR="00394CB7" w:rsidRPr="008D08BD" w:rsidRDefault="00394CB7" w:rsidP="00394CB7">
      <w:pPr>
        <w:spacing w:line="240" w:lineRule="atLeast"/>
        <w:rPr>
          <w:rFonts w:ascii="Marianne" w:hAnsi="Marianne" w:cs="Arial"/>
          <w:sz w:val="18"/>
          <w:szCs w:val="18"/>
        </w:rPr>
      </w:pPr>
      <w:r w:rsidRPr="008D08BD">
        <w:rPr>
          <w:rFonts w:ascii="Marianne" w:hAnsi="Marianne" w:cs="Arial"/>
          <w:sz w:val="18"/>
          <w:szCs w:val="18"/>
        </w:rPr>
        <w:t>Cet accord-cadre pourra être reconduit tacitement 3 fois à la date anniversaire de sa notification, pour une nouvelle période de 12 mois sans que sa durée totale n’excède 48 mois (4 ans).</w:t>
      </w:r>
    </w:p>
    <w:p w14:paraId="07621C25" w14:textId="77777777" w:rsidR="00394CB7" w:rsidRPr="008D08BD" w:rsidRDefault="00394CB7" w:rsidP="00394CB7">
      <w:pPr>
        <w:spacing w:line="240" w:lineRule="atLeast"/>
        <w:rPr>
          <w:rFonts w:ascii="Marianne" w:hAnsi="Marianne" w:cs="Arial"/>
          <w:sz w:val="18"/>
          <w:szCs w:val="18"/>
        </w:rPr>
      </w:pPr>
      <w:r w:rsidRPr="008D08BD">
        <w:rPr>
          <w:rFonts w:ascii="Marianne" w:hAnsi="Marianne" w:cs="Arial"/>
          <w:sz w:val="18"/>
          <w:szCs w:val="18"/>
        </w:rPr>
        <w:t>En cas de non-reconduction du marché, le pouvoir adjudicateur informera le titulaire en lettre recommandé avec accusé réception de sa décision dans un délai de 1 mois avant la date anniversaire de la notification de l’accord-cadre.</w:t>
      </w:r>
    </w:p>
    <w:p w14:paraId="59DE7B1A" w14:textId="77777777" w:rsidR="00394CB7" w:rsidRPr="008D08BD" w:rsidRDefault="00394CB7" w:rsidP="00394CB7">
      <w:pPr>
        <w:rPr>
          <w:rFonts w:ascii="Marianne" w:hAnsi="Marianne" w:cs="Arial"/>
          <w:sz w:val="18"/>
          <w:szCs w:val="18"/>
        </w:rPr>
      </w:pPr>
      <w:r w:rsidRPr="008D08BD">
        <w:rPr>
          <w:rFonts w:ascii="Marianne" w:hAnsi="Marianne" w:cs="Arial"/>
          <w:sz w:val="18"/>
          <w:szCs w:val="18"/>
        </w:rPr>
        <w:t>En cas de reconduction, le titulaire ne peut refuser celle-ci.</w:t>
      </w:r>
    </w:p>
    <w:p w14:paraId="47256F1C" w14:textId="13998F30" w:rsidR="00394CB7" w:rsidRPr="008D08BD" w:rsidRDefault="00394CB7" w:rsidP="00394CB7">
      <w:pPr>
        <w:rPr>
          <w:rFonts w:ascii="Marianne" w:hAnsi="Marianne" w:cs="Arial"/>
          <w:sz w:val="18"/>
          <w:szCs w:val="18"/>
        </w:rPr>
      </w:pPr>
      <w:r w:rsidRPr="008D08BD">
        <w:rPr>
          <w:rFonts w:ascii="Marianne" w:hAnsi="Marianne" w:cs="Arial"/>
          <w:sz w:val="18"/>
          <w:szCs w:val="18"/>
        </w:rPr>
        <w:t>Des bons de commande</w:t>
      </w:r>
      <w:ins w:id="6" w:author="LALYRE Katleen" w:date="2025-07-28T15:52:00Z" w16du:dateUtc="2025-07-28T13:52:00Z">
        <w:r w:rsidR="000B2823">
          <w:rPr>
            <w:rFonts w:ascii="Marianne" w:hAnsi="Marianne" w:cs="Arial"/>
            <w:sz w:val="18"/>
            <w:szCs w:val="18"/>
          </w:rPr>
          <w:t xml:space="preserve"> et marchés </w:t>
        </w:r>
        <w:proofErr w:type="spellStart"/>
        <w:r w:rsidR="000B2823">
          <w:rPr>
            <w:rFonts w:ascii="Marianne" w:hAnsi="Marianne" w:cs="Arial"/>
            <w:sz w:val="18"/>
            <w:szCs w:val="18"/>
          </w:rPr>
          <w:t>subsésuents</w:t>
        </w:r>
      </w:ins>
      <w:proofErr w:type="spellEnd"/>
      <w:r w:rsidRPr="008D08BD">
        <w:rPr>
          <w:rFonts w:ascii="Marianne" w:hAnsi="Marianne" w:cs="Arial"/>
          <w:sz w:val="18"/>
          <w:szCs w:val="18"/>
        </w:rPr>
        <w:t xml:space="preserve"> pourront être émis pendant toute la période de validité de l’accord-cadre.</w:t>
      </w:r>
    </w:p>
    <w:p w14:paraId="022456C6" w14:textId="77777777" w:rsidR="00394CB7" w:rsidRDefault="00394CB7" w:rsidP="00394CB7">
      <w:pPr>
        <w:rPr>
          <w:rFonts w:ascii="Marianne" w:hAnsi="Marianne" w:cs="Arial"/>
          <w:sz w:val="18"/>
          <w:szCs w:val="18"/>
        </w:rPr>
      </w:pPr>
      <w:r w:rsidRPr="008D08BD">
        <w:rPr>
          <w:rFonts w:ascii="Marianne" w:hAnsi="Marianne" w:cs="Arial"/>
          <w:sz w:val="18"/>
          <w:szCs w:val="18"/>
        </w:rPr>
        <w:t xml:space="preserve">Plusieurs bons de commande et ou marchés subséquents pourront être émis en même temps et pour une même période d’exécution, sans que le titulaire de l’accord-cadre ne puisse solliciter une rémunération complémentaire à ce titre. </w:t>
      </w:r>
    </w:p>
    <w:p w14:paraId="2376ED6F" w14:textId="77777777" w:rsidR="00164848" w:rsidRPr="008D08BD" w:rsidRDefault="00164848" w:rsidP="00394CB7">
      <w:pPr>
        <w:rPr>
          <w:rFonts w:ascii="Marianne" w:hAnsi="Marianne" w:cs="Arial"/>
          <w:sz w:val="18"/>
          <w:szCs w:val="18"/>
        </w:rPr>
      </w:pPr>
    </w:p>
    <w:p w14:paraId="7E80E110" w14:textId="77777777" w:rsidR="00164848" w:rsidRPr="008667C9" w:rsidRDefault="00164848" w:rsidP="00164848">
      <w:pPr>
        <w:pStyle w:val="Titre1"/>
        <w:rPr>
          <w:rFonts w:ascii="Marianne" w:hAnsi="Marianne" w:cs="Calibri Light"/>
        </w:rPr>
      </w:pPr>
      <w:r w:rsidRPr="008667C9">
        <w:rPr>
          <w:rFonts w:ascii="Marianne" w:hAnsi="Marianne" w:cs="Calibri Light"/>
        </w:rPr>
        <w:t>Article 6</w:t>
      </w:r>
      <w:r w:rsidRPr="008667C9">
        <w:rPr>
          <w:rFonts w:ascii="Calibri" w:hAnsi="Calibri" w:cs="Calibri"/>
        </w:rPr>
        <w:t> </w:t>
      </w:r>
      <w:r w:rsidRPr="008667C9">
        <w:rPr>
          <w:rFonts w:ascii="Marianne" w:hAnsi="Marianne" w:cs="Calibri Light"/>
        </w:rPr>
        <w:t>: Délais d’exécution des prestations</w:t>
      </w:r>
    </w:p>
    <w:p w14:paraId="31471F1F" w14:textId="77777777" w:rsidR="00164848" w:rsidRPr="008D08BD" w:rsidRDefault="00164848" w:rsidP="00164848">
      <w:pPr>
        <w:spacing w:after="200"/>
        <w:rPr>
          <w:rFonts w:ascii="Marianne" w:hAnsi="Marianne" w:cs="Arial"/>
          <w:sz w:val="18"/>
          <w:szCs w:val="18"/>
        </w:rPr>
      </w:pPr>
      <w:r w:rsidRPr="008D08BD">
        <w:rPr>
          <w:rFonts w:ascii="Marianne" w:hAnsi="Marianne" w:cs="Arial"/>
          <w:sz w:val="18"/>
          <w:szCs w:val="18"/>
        </w:rPr>
        <w:t>Les délais de réalisation pour chaque phase ou mission sont définis</w:t>
      </w:r>
      <w:r w:rsidRPr="008D08BD">
        <w:rPr>
          <w:rFonts w:ascii="Calibri" w:hAnsi="Calibri" w:cs="Calibri"/>
          <w:sz w:val="18"/>
          <w:szCs w:val="18"/>
        </w:rPr>
        <w:t> </w:t>
      </w:r>
      <w:r w:rsidRPr="008D08BD">
        <w:rPr>
          <w:rFonts w:ascii="Marianne" w:hAnsi="Marianne" w:cs="Arial"/>
          <w:sz w:val="18"/>
          <w:szCs w:val="18"/>
        </w:rPr>
        <w:t xml:space="preserve">à </w:t>
      </w:r>
      <w:r w:rsidRPr="008D08BD">
        <w:rPr>
          <w:rFonts w:ascii="Marianne" w:hAnsi="Marianne" w:cs="Arial"/>
          <w:b/>
          <w:sz w:val="18"/>
          <w:szCs w:val="18"/>
        </w:rPr>
        <w:t>l’article 9 du cahier des clauses particulières</w:t>
      </w:r>
      <w:r w:rsidRPr="008D08BD">
        <w:rPr>
          <w:rFonts w:ascii="Marianne" w:hAnsi="Marianne" w:cs="Arial"/>
          <w:sz w:val="18"/>
          <w:szCs w:val="18"/>
        </w:rPr>
        <w:t xml:space="preserve">. </w:t>
      </w:r>
    </w:p>
    <w:p w14:paraId="1081A8EE" w14:textId="77777777" w:rsidR="00164848" w:rsidRPr="008D08BD" w:rsidRDefault="00164848" w:rsidP="00164848">
      <w:pPr>
        <w:spacing w:after="200"/>
        <w:rPr>
          <w:rFonts w:ascii="Marianne" w:hAnsi="Marianne" w:cs="Arial"/>
          <w:sz w:val="18"/>
          <w:szCs w:val="18"/>
        </w:rPr>
      </w:pPr>
      <w:r w:rsidRPr="008D08BD">
        <w:rPr>
          <w:rFonts w:ascii="Marianne" w:hAnsi="Marianne" w:cs="Arial"/>
          <w:sz w:val="18"/>
          <w:szCs w:val="18"/>
        </w:rPr>
        <w:t xml:space="preserve">Les délais d’exécution des prestations seront rappelés dans les bons de commande et marchés subséquents. </w:t>
      </w:r>
    </w:p>
    <w:p w14:paraId="593A5C92" w14:textId="26F15E3D" w:rsidR="00164848" w:rsidRPr="008D08BD" w:rsidRDefault="00164848" w:rsidP="00164848">
      <w:pPr>
        <w:spacing w:after="200"/>
        <w:rPr>
          <w:rFonts w:ascii="Marianne" w:hAnsi="Marianne" w:cs="Arial"/>
          <w:sz w:val="18"/>
          <w:szCs w:val="18"/>
        </w:rPr>
      </w:pPr>
      <w:r w:rsidRPr="008D08BD">
        <w:rPr>
          <w:rFonts w:ascii="Marianne" w:hAnsi="Marianne" w:cs="Arial"/>
          <w:sz w:val="18"/>
          <w:szCs w:val="18"/>
        </w:rPr>
        <w:t xml:space="preserve">Il est précisé que le déroulement des différentes missions figurant </w:t>
      </w:r>
      <w:r w:rsidR="00543B5E">
        <w:rPr>
          <w:rFonts w:ascii="Marianne" w:hAnsi="Marianne" w:cs="Arial"/>
          <w:sz w:val="18"/>
          <w:szCs w:val="18"/>
        </w:rPr>
        <w:t>au chapitre</w:t>
      </w:r>
      <w:r w:rsidRPr="008D08BD">
        <w:rPr>
          <w:rFonts w:ascii="Marianne" w:hAnsi="Marianne" w:cs="Arial"/>
          <w:sz w:val="18"/>
          <w:szCs w:val="18"/>
        </w:rPr>
        <w:t xml:space="preserve"> 2 du CCP n’est pas nécessairement séquentiel. Certaines missions pourront être commandées simultanément par le pouvoir adjudicateur. Dans ce cas les délais ne sont pas cumulables.</w:t>
      </w:r>
    </w:p>
    <w:p w14:paraId="057EF3A6" w14:textId="77777777" w:rsidR="009735CC" w:rsidRPr="00C53D2B" w:rsidRDefault="009735CC" w:rsidP="00945530">
      <w:pPr>
        <w:rPr>
          <w:rFonts w:ascii="Marianne" w:hAnsi="Marianne" w:cs="Calibri Light"/>
        </w:rPr>
      </w:pPr>
    </w:p>
    <w:p w14:paraId="1CBB964C" w14:textId="77777777" w:rsidR="00D920C3" w:rsidRPr="008667C9" w:rsidRDefault="00D920C3" w:rsidP="00D920C3">
      <w:pPr>
        <w:pStyle w:val="Titre1"/>
        <w:rPr>
          <w:rFonts w:ascii="Marianne" w:hAnsi="Marianne" w:cs="Calibri Light"/>
        </w:rPr>
      </w:pPr>
      <w:r w:rsidRPr="008667C9">
        <w:rPr>
          <w:rFonts w:ascii="Marianne" w:hAnsi="Marianne" w:cs="Calibri Light"/>
        </w:rPr>
        <w:t>Nantissement</w:t>
      </w:r>
      <w:r w:rsidR="009735CC" w:rsidRPr="008667C9">
        <w:rPr>
          <w:rFonts w:ascii="Marianne" w:hAnsi="Marianne" w:cs="Calibri Light"/>
        </w:rPr>
        <w:t xml:space="preserve"> ou cession de créance</w:t>
      </w:r>
    </w:p>
    <w:p w14:paraId="5802AB5C" w14:textId="77777777" w:rsidR="00C23C30" w:rsidRPr="00C23C30" w:rsidRDefault="00C23C30" w:rsidP="00C23C30">
      <w:pPr>
        <w:spacing w:before="200"/>
        <w:rPr>
          <w:ins w:id="7" w:author="LALYRE Katleen" w:date="2025-07-28T15:47:00Z" w16du:dateUtc="2025-07-28T13:47:00Z"/>
          <w:rFonts w:ascii="Marianne" w:hAnsi="Marianne" w:cs="Arial"/>
          <w:sz w:val="18"/>
          <w:szCs w:val="18"/>
        </w:rPr>
      </w:pPr>
      <w:ins w:id="8" w:author="LALYRE Katleen" w:date="2025-07-28T15:47:00Z" w16du:dateUtc="2025-07-28T13:47:00Z">
        <w:r w:rsidRPr="00C23C30">
          <w:rPr>
            <w:rFonts w:ascii="Marianne" w:hAnsi="Marianne" w:cs="Arial"/>
            <w:sz w:val="18"/>
            <w:szCs w:val="18"/>
          </w:rPr>
          <w:t xml:space="preserve">Conformément à l’article R.2191-55 du Code de la commande publique, en cas de bon de commande ou de marché </w:t>
        </w:r>
        <w:proofErr w:type="gramStart"/>
        <w:r w:rsidRPr="00C23C30">
          <w:rPr>
            <w:rFonts w:ascii="Marianne" w:hAnsi="Marianne" w:cs="Arial"/>
            <w:sz w:val="18"/>
            <w:szCs w:val="18"/>
          </w:rPr>
          <w:t>subséquent,  la</w:t>
        </w:r>
        <w:proofErr w:type="gramEnd"/>
        <w:r w:rsidRPr="00C23C30">
          <w:rPr>
            <w:rFonts w:ascii="Marianne" w:hAnsi="Marianne" w:cs="Arial"/>
            <w:sz w:val="18"/>
            <w:szCs w:val="18"/>
          </w:rPr>
          <w:t xml:space="preserve"> notification de cession ou nantissement relative au présent accord-cadre sera faite auprès du comptable assignataire désigné dans le marché dans les formes prévues à l’article R.313-17 du Code monétaire et financier.</w:t>
        </w:r>
      </w:ins>
    </w:p>
    <w:p w14:paraId="6381AE69" w14:textId="090ACFDA" w:rsidR="00D920C3" w:rsidRPr="00C53D2B" w:rsidDel="00C23C30" w:rsidRDefault="00D920C3" w:rsidP="00D920C3">
      <w:pPr>
        <w:rPr>
          <w:del w:id="9" w:author="LALYRE Katleen" w:date="2025-07-28T15:47:00Z" w16du:dateUtc="2025-07-28T13:47:00Z"/>
          <w:rFonts w:ascii="Marianne" w:hAnsi="Marianne" w:cs="Calibri Light"/>
          <w:sz w:val="18"/>
          <w:szCs w:val="18"/>
        </w:rPr>
      </w:pPr>
      <w:del w:id="10" w:author="LALYRE Katleen" w:date="2025-07-28T15:47:00Z" w16du:dateUtc="2025-07-28T13:47:00Z">
        <w:r w:rsidRPr="00C53D2B" w:rsidDel="00C23C30">
          <w:rPr>
            <w:rFonts w:ascii="Marianne" w:hAnsi="Marianne" w:cs="Calibri Light"/>
            <w:sz w:val="18"/>
            <w:szCs w:val="18"/>
          </w:rPr>
          <w:delText xml:space="preserve">Le montant maximal de la créance que je pourrais présenter en nantissement ou céder est ainsi </w:delText>
        </w:r>
        <w:r w:rsidR="009735CC" w:rsidRPr="00C53D2B" w:rsidDel="00C23C30">
          <w:rPr>
            <w:rFonts w:ascii="Marianne" w:hAnsi="Marianne" w:cs="Calibri Light"/>
            <w:sz w:val="18"/>
            <w:szCs w:val="18"/>
          </w:rPr>
          <w:delText>hors TVA, de (en toutes lettres)</w:delText>
        </w:r>
        <w:r w:rsidR="009735CC" w:rsidRPr="00C53D2B" w:rsidDel="00C23C30">
          <w:rPr>
            <w:rFonts w:ascii="Calibri" w:hAnsi="Calibri" w:cs="Calibri"/>
            <w:sz w:val="18"/>
            <w:szCs w:val="18"/>
          </w:rPr>
          <w:delText> </w:delText>
        </w:r>
        <w:r w:rsidR="009735CC" w:rsidRPr="00C53D2B" w:rsidDel="00C23C30">
          <w:rPr>
            <w:rFonts w:ascii="Marianne" w:hAnsi="Marianne" w:cs="Calibri Light"/>
            <w:sz w:val="18"/>
            <w:szCs w:val="18"/>
          </w:rPr>
          <w:delText>:</w:delText>
        </w:r>
      </w:del>
    </w:p>
    <w:p w14:paraId="010CD2F5" w14:textId="3E6C080F" w:rsidR="009735CC" w:rsidRPr="00C53D2B" w:rsidDel="00C23C30" w:rsidRDefault="009735CC" w:rsidP="009735CC">
      <w:pPr>
        <w:numPr>
          <w:ilvl w:val="12"/>
          <w:numId w:val="0"/>
        </w:numPr>
        <w:tabs>
          <w:tab w:val="right" w:leader="dot" w:pos="9072"/>
        </w:tabs>
        <w:spacing w:before="200" w:line="360" w:lineRule="auto"/>
        <w:rPr>
          <w:del w:id="11" w:author="LALYRE Katleen" w:date="2025-07-28T15:47:00Z" w16du:dateUtc="2025-07-28T13:47:00Z"/>
          <w:rFonts w:ascii="Marianne" w:hAnsi="Marianne" w:cs="Calibri Light"/>
          <w:sz w:val="18"/>
          <w:szCs w:val="18"/>
        </w:rPr>
      </w:pPr>
      <w:del w:id="12" w:author="LALYRE Katleen" w:date="2025-07-28T15:47:00Z" w16du:dateUtc="2025-07-28T13:47:00Z">
        <w:r w:rsidRPr="00C53D2B" w:rsidDel="00C23C30">
          <w:rPr>
            <w:rFonts w:ascii="Marianne" w:hAnsi="Marianne" w:cs="Calibri Light"/>
            <w:sz w:val="18"/>
            <w:szCs w:val="18"/>
          </w:rPr>
          <w:delText>……………………………………………………………………………………………………………………………………………………………………………………………………………………………………………………………………………………………………………………………………</w:delText>
        </w:r>
      </w:del>
    </w:p>
    <w:p w14:paraId="60B5B683" w14:textId="37363F64" w:rsidR="008E38EB" w:rsidRPr="00C53D2B" w:rsidDel="00C23C30" w:rsidRDefault="008E38EB" w:rsidP="008E38EB">
      <w:pPr>
        <w:rPr>
          <w:del w:id="13" w:author="LALYRE Katleen" w:date="2025-07-28T15:47:00Z" w16du:dateUtc="2025-07-28T13:47:00Z"/>
          <w:rFonts w:ascii="Marianne" w:hAnsi="Marianne" w:cs="Arial"/>
          <w:sz w:val="18"/>
          <w:szCs w:val="18"/>
        </w:rPr>
      </w:pPr>
      <w:del w:id="14" w:author="LALYRE Katleen" w:date="2025-07-28T15:47:00Z" w16du:dateUtc="2025-07-28T13:47:00Z">
        <w:r w:rsidRPr="00C53D2B" w:rsidDel="00C23C30">
          <w:rPr>
            <w:rFonts w:ascii="Marianne" w:hAnsi="Marianne" w:cs="Arial"/>
            <w:sz w:val="18"/>
            <w:szCs w:val="18"/>
          </w:rPr>
          <w:delText>En cas de groupement</w:delText>
        </w:r>
        <w:r w:rsidRPr="00C53D2B" w:rsidDel="00C23C30">
          <w:rPr>
            <w:rFonts w:ascii="Calibri" w:hAnsi="Calibri" w:cs="Calibri"/>
            <w:sz w:val="18"/>
            <w:szCs w:val="18"/>
          </w:rPr>
          <w:delText> </w:delText>
        </w:r>
        <w:r w:rsidRPr="00C53D2B" w:rsidDel="00C23C30">
          <w:rPr>
            <w:rFonts w:ascii="Marianne" w:hAnsi="Marianne" w:cs="Arial"/>
            <w:sz w:val="18"/>
            <w:szCs w:val="18"/>
          </w:rPr>
          <w:delText xml:space="preserve">: </w:delText>
        </w:r>
      </w:del>
    </w:p>
    <w:p w14:paraId="3627BC32" w14:textId="7109F99F" w:rsidR="008E38EB" w:rsidRPr="00C53D2B" w:rsidDel="00C23C30" w:rsidRDefault="008E38EB" w:rsidP="008E38EB">
      <w:pPr>
        <w:rPr>
          <w:del w:id="15" w:author="LALYRE Katleen" w:date="2025-07-28T15:47:00Z" w16du:dateUtc="2025-07-28T13:47:00Z"/>
          <w:rFonts w:ascii="Marianne" w:hAnsi="Marianne" w:cs="Arial"/>
          <w:sz w:val="18"/>
          <w:szCs w:val="18"/>
        </w:rPr>
      </w:pPr>
      <w:del w:id="16" w:author="LALYRE Katleen" w:date="2025-07-28T15:47:00Z" w16du:dateUtc="2025-07-28T13:47:00Z">
        <w:r w:rsidRPr="00C53D2B" w:rsidDel="00C23C30">
          <w:rPr>
            <w:rFonts w:ascii="Marianne" w:hAnsi="Marianne" w:cs="Arial"/>
            <w:sz w:val="18"/>
            <w:szCs w:val="18"/>
          </w:rPr>
          <w:delText>Le montant maximal de la créance que le titulaire pourrait céder ou présenter en nantissement, est ainsi, TVA incluse, de (en toutes lettres)</w:delText>
        </w:r>
        <w:r w:rsidRPr="00C53D2B" w:rsidDel="00C23C30">
          <w:rPr>
            <w:rFonts w:ascii="Calibri" w:hAnsi="Calibri" w:cs="Calibri"/>
            <w:sz w:val="18"/>
            <w:szCs w:val="18"/>
          </w:rPr>
          <w:delText> </w:delText>
        </w:r>
        <w:r w:rsidRPr="00C53D2B" w:rsidDel="00C23C30">
          <w:rPr>
            <w:rFonts w:ascii="Marianne" w:hAnsi="Marianne" w:cs="Arial"/>
            <w:sz w:val="18"/>
            <w:szCs w:val="18"/>
          </w:rPr>
          <w:delText>:</w:delText>
        </w:r>
      </w:del>
    </w:p>
    <w:p w14:paraId="2D6BA6A1" w14:textId="545FD3F6" w:rsidR="008E38EB" w:rsidRPr="00C53D2B" w:rsidDel="00C23C30" w:rsidRDefault="008E38EB" w:rsidP="008E38EB">
      <w:pPr>
        <w:spacing w:after="240"/>
        <w:rPr>
          <w:del w:id="17" w:author="LALYRE Katleen" w:date="2025-07-28T15:47:00Z" w16du:dateUtc="2025-07-28T13:47:00Z"/>
          <w:rFonts w:ascii="Marianne" w:hAnsi="Marianne" w:cs="Arial"/>
          <w:sz w:val="18"/>
          <w:szCs w:val="18"/>
        </w:rPr>
      </w:pPr>
      <w:del w:id="18" w:author="LALYRE Katleen" w:date="2025-07-28T15:47:00Z" w16du:dateUtc="2025-07-28T13:47:00Z">
        <w:r w:rsidRPr="00C53D2B" w:rsidDel="00C23C30">
          <w:rPr>
            <w:rFonts w:ascii="Marianne" w:hAnsi="Marianne" w:cs="Arial"/>
            <w:sz w:val="18"/>
            <w:szCs w:val="18"/>
          </w:rPr>
          <w:delText>…………………………………………………………………………………………………………………………………………………………</w:delText>
        </w:r>
      </w:del>
    </w:p>
    <w:p w14:paraId="15E42783" w14:textId="49297F3A" w:rsidR="008E38EB" w:rsidRPr="00C53D2B" w:rsidDel="00C23C30" w:rsidRDefault="008E38EB" w:rsidP="008E38EB">
      <w:pPr>
        <w:rPr>
          <w:del w:id="19" w:author="LALYRE Katleen" w:date="2025-07-28T15:47:00Z" w16du:dateUtc="2025-07-28T13:47:00Z"/>
          <w:rFonts w:ascii="Marianne" w:hAnsi="Marianne" w:cs="Arial"/>
          <w:sz w:val="18"/>
          <w:szCs w:val="18"/>
        </w:rPr>
      </w:pPr>
      <w:del w:id="20" w:author="LALYRE Katleen" w:date="2025-07-28T15:47:00Z" w16du:dateUtc="2025-07-28T13:47:00Z">
        <w:r w:rsidRPr="00C53D2B" w:rsidDel="00C23C30">
          <w:rPr>
            <w:rFonts w:ascii="Marianne" w:hAnsi="Marianne" w:cs="Arial"/>
            <w:sz w:val="18"/>
            <w:szCs w:val="18"/>
          </w:rPr>
          <w:delText>Conformément à l’article R.2191-55 du code de la commande publique, la notification de cession ou nantissement relative au présent marché sera faite auprès du comptable désignataire désigné au présent acte d’engagement.</w:delText>
        </w:r>
      </w:del>
    </w:p>
    <w:p w14:paraId="0031F695" w14:textId="77777777" w:rsidR="008E38EB" w:rsidRDefault="008E38EB" w:rsidP="009735CC">
      <w:pPr>
        <w:numPr>
          <w:ilvl w:val="12"/>
          <w:numId w:val="0"/>
        </w:numPr>
        <w:tabs>
          <w:tab w:val="right" w:leader="dot" w:pos="9072"/>
        </w:tabs>
        <w:spacing w:before="200" w:line="360" w:lineRule="auto"/>
        <w:rPr>
          <w:rFonts w:ascii="Marianne" w:hAnsi="Marianne" w:cs="Calibri Light"/>
          <w:sz w:val="18"/>
          <w:szCs w:val="18"/>
        </w:rPr>
      </w:pPr>
    </w:p>
    <w:p w14:paraId="6E2E877C" w14:textId="77777777" w:rsidR="00D805D7" w:rsidRPr="00C53D2B" w:rsidRDefault="00D805D7" w:rsidP="009735CC">
      <w:pPr>
        <w:numPr>
          <w:ilvl w:val="12"/>
          <w:numId w:val="0"/>
        </w:numPr>
        <w:tabs>
          <w:tab w:val="right" w:leader="dot" w:pos="9072"/>
        </w:tabs>
        <w:spacing w:before="200" w:line="360" w:lineRule="auto"/>
        <w:rPr>
          <w:rFonts w:ascii="Marianne" w:hAnsi="Marianne" w:cs="Calibri Light"/>
          <w:sz w:val="18"/>
          <w:szCs w:val="18"/>
        </w:rPr>
      </w:pPr>
    </w:p>
    <w:p w14:paraId="637F684F" w14:textId="77777777" w:rsidR="00164848" w:rsidRPr="008667C9" w:rsidRDefault="00164848" w:rsidP="008667C9">
      <w:pPr>
        <w:pStyle w:val="Titre1"/>
        <w:rPr>
          <w:rFonts w:ascii="Marianne" w:hAnsi="Marianne" w:cs="Calibri Light"/>
        </w:rPr>
      </w:pPr>
      <w:r w:rsidRPr="00164848">
        <w:rPr>
          <w:rFonts w:ascii="Marianne" w:hAnsi="Marianne" w:cs="Calibri Light"/>
        </w:rPr>
        <w:t>Règlement des comptes</w:t>
      </w:r>
    </w:p>
    <w:p w14:paraId="10858B4B" w14:textId="56773C55" w:rsidR="00164848" w:rsidRPr="008D08BD" w:rsidRDefault="00164848" w:rsidP="00164848">
      <w:pPr>
        <w:rPr>
          <w:rFonts w:ascii="Marianne" w:hAnsi="Marianne" w:cs="Arial"/>
          <w:sz w:val="18"/>
          <w:szCs w:val="18"/>
        </w:rPr>
      </w:pPr>
      <w:r w:rsidRPr="00164848">
        <w:rPr>
          <w:rFonts w:ascii="Marianne" w:hAnsi="Marianne" w:cs="Arial"/>
          <w:bCs/>
          <w:sz w:val="18"/>
          <w:szCs w:val="18"/>
        </w:rPr>
        <w:t>Les</w:t>
      </w:r>
      <w:r w:rsidRPr="008D08BD">
        <w:rPr>
          <w:rFonts w:ascii="Marianne" w:hAnsi="Marianne" w:cs="Arial"/>
          <w:sz w:val="18"/>
          <w:szCs w:val="18"/>
        </w:rPr>
        <w:t xml:space="preserve"> modalités de règlement des comptes de l’accord-cadre sont spécifiées à l’article </w:t>
      </w:r>
      <w:r w:rsidRPr="00A85BD4">
        <w:rPr>
          <w:rFonts w:ascii="Marianne" w:hAnsi="Marianne" w:cs="Arial"/>
          <w:sz w:val="18"/>
          <w:szCs w:val="18"/>
        </w:rPr>
        <w:t>1</w:t>
      </w:r>
      <w:r w:rsidR="00A85BD4" w:rsidRPr="00A85BD4">
        <w:rPr>
          <w:rFonts w:ascii="Marianne" w:hAnsi="Marianne" w:cs="Arial"/>
          <w:sz w:val="18"/>
          <w:szCs w:val="18"/>
        </w:rPr>
        <w:t>1</w:t>
      </w:r>
      <w:r w:rsidRPr="008D08BD">
        <w:rPr>
          <w:rFonts w:ascii="Marianne" w:hAnsi="Marianne" w:cs="Arial"/>
          <w:sz w:val="18"/>
          <w:szCs w:val="18"/>
        </w:rPr>
        <w:t xml:space="preserve"> du CCP.</w:t>
      </w:r>
    </w:p>
    <w:p w14:paraId="6E3D6D9F" w14:textId="77777777" w:rsidR="00164848" w:rsidRPr="008D08BD" w:rsidRDefault="00164848" w:rsidP="00164848">
      <w:pPr>
        <w:keepNext/>
        <w:numPr>
          <w:ilvl w:val="12"/>
          <w:numId w:val="0"/>
        </w:numPr>
        <w:rPr>
          <w:rFonts w:ascii="Marianne" w:hAnsi="Marianne"/>
          <w:sz w:val="18"/>
          <w:szCs w:val="18"/>
          <w:u w:val="single"/>
        </w:rPr>
      </w:pPr>
      <w:bookmarkStart w:id="21" w:name="_Toc306265858"/>
      <w:r w:rsidRPr="008D08BD">
        <w:rPr>
          <w:rFonts w:ascii="Marianne" w:hAnsi="Marianne"/>
          <w:b/>
          <w:sz w:val="18"/>
          <w:szCs w:val="18"/>
          <w:u w:val="single"/>
        </w:rPr>
        <w:t>En cas de compte unique</w:t>
      </w:r>
      <w:r w:rsidRPr="008D08BD">
        <w:rPr>
          <w:rFonts w:ascii="Marianne" w:hAnsi="Marianne"/>
          <w:sz w:val="18"/>
          <w:szCs w:val="18"/>
          <w:u w:val="single"/>
        </w:rPr>
        <w:t xml:space="preserve"> Coordonnées bancaires du titulaire ou du groupement </w:t>
      </w:r>
    </w:p>
    <w:p w14:paraId="45A36180" w14:textId="77777777" w:rsidR="00164848" w:rsidRPr="008D08BD" w:rsidRDefault="00164848" w:rsidP="00164848">
      <w:pPr>
        <w:keepNext/>
        <w:spacing w:after="200" w:line="276" w:lineRule="auto"/>
        <w:rPr>
          <w:rFonts w:ascii="Marianne" w:hAnsi="Marianne"/>
          <w:sz w:val="18"/>
          <w:szCs w:val="18"/>
        </w:rPr>
      </w:pPr>
      <w:r w:rsidRPr="008D08BD">
        <w:rPr>
          <w:rFonts w:ascii="Marianne" w:hAnsi="Marianne"/>
          <w:sz w:val="18"/>
          <w:szCs w:val="18"/>
        </w:rPr>
        <w:t>Chaque pouvoir adjudicateur se libérera des sommes dues au titre du présent marché en faisant porter le montant au crédit du compte suivant</w:t>
      </w:r>
      <w:r w:rsidRPr="008D08BD">
        <w:rPr>
          <w:rFonts w:ascii="Calibri" w:hAnsi="Calibri" w:cs="Calibri"/>
          <w:sz w:val="18"/>
          <w:szCs w:val="18"/>
        </w:rPr>
        <w:t> </w:t>
      </w:r>
      <w:r w:rsidRPr="008D08BD">
        <w:rPr>
          <w:rFonts w:ascii="Marianne" w:hAnsi="Marianne"/>
          <w:sz w:val="18"/>
          <w:szCs w:val="18"/>
        </w:rPr>
        <w:t>:</w:t>
      </w:r>
    </w:p>
    <w:tbl>
      <w:tblPr>
        <w:tblW w:w="0" w:type="auto"/>
        <w:tblInd w:w="422" w:type="dxa"/>
        <w:tblCellMar>
          <w:left w:w="0" w:type="dxa"/>
          <w:right w:w="0" w:type="dxa"/>
        </w:tblCellMar>
        <w:tblLook w:val="04A0" w:firstRow="1" w:lastRow="0" w:firstColumn="1" w:lastColumn="0" w:noHBand="0" w:noVBand="1"/>
      </w:tblPr>
      <w:tblGrid>
        <w:gridCol w:w="8629"/>
      </w:tblGrid>
      <w:tr w:rsidR="00164848" w:rsidRPr="008D08BD" w14:paraId="330A0A8C" w14:textId="77777777" w:rsidTr="008667C9">
        <w:trPr>
          <w:trHeight w:val="4844"/>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7E04557" w14:textId="77777777" w:rsidR="00164848" w:rsidRPr="008D08BD" w:rsidRDefault="00164848" w:rsidP="008A754B">
            <w:pPr>
              <w:spacing w:after="120" w:line="276" w:lineRule="auto"/>
              <w:ind w:left="737"/>
              <w:jc w:val="center"/>
              <w:rPr>
                <w:rFonts w:ascii="Marianne" w:hAnsi="Marianne"/>
                <w:b/>
                <w:bCs/>
                <w:color w:val="FF0000"/>
                <w:sz w:val="18"/>
                <w:szCs w:val="18"/>
              </w:rPr>
            </w:pPr>
          </w:p>
          <w:p w14:paraId="61D0EC47" w14:textId="77777777" w:rsidR="00164848" w:rsidRPr="008D08BD" w:rsidRDefault="00164848" w:rsidP="008A754B">
            <w:pPr>
              <w:spacing w:after="120" w:line="276" w:lineRule="auto"/>
              <w:ind w:left="737"/>
              <w:jc w:val="center"/>
              <w:rPr>
                <w:rFonts w:ascii="Marianne" w:hAnsi="Marianne"/>
                <w:b/>
                <w:bCs/>
                <w:color w:val="FF0000"/>
                <w:sz w:val="18"/>
                <w:szCs w:val="18"/>
              </w:rPr>
            </w:pPr>
          </w:p>
          <w:p w14:paraId="2705392F" w14:textId="77777777" w:rsidR="00164848" w:rsidRPr="008D08BD" w:rsidRDefault="00164848" w:rsidP="008A754B">
            <w:pPr>
              <w:spacing w:after="120" w:line="276" w:lineRule="auto"/>
              <w:ind w:left="737"/>
              <w:jc w:val="center"/>
              <w:rPr>
                <w:rFonts w:ascii="Marianne" w:hAnsi="Marianne"/>
                <w:b/>
                <w:bCs/>
                <w:color w:val="FF0000"/>
                <w:sz w:val="18"/>
                <w:szCs w:val="18"/>
              </w:rPr>
            </w:pPr>
          </w:p>
          <w:p w14:paraId="0E6F8E4D" w14:textId="77777777" w:rsidR="00164848" w:rsidRPr="008D08BD" w:rsidRDefault="00164848" w:rsidP="008A754B">
            <w:pPr>
              <w:spacing w:after="120" w:line="276" w:lineRule="auto"/>
              <w:ind w:left="737"/>
              <w:jc w:val="center"/>
              <w:rPr>
                <w:rFonts w:ascii="Marianne" w:hAnsi="Marianne"/>
                <w:b/>
                <w:bCs/>
                <w:color w:val="FF0000"/>
                <w:sz w:val="18"/>
                <w:szCs w:val="18"/>
              </w:rPr>
            </w:pPr>
            <w:r w:rsidRPr="008D08BD">
              <w:rPr>
                <w:rFonts w:ascii="Marianne" w:hAnsi="Marianne"/>
                <w:b/>
                <w:bCs/>
                <w:color w:val="FF0000"/>
                <w:sz w:val="18"/>
                <w:szCs w:val="18"/>
              </w:rPr>
              <w:t>COLLER LE RIB</w:t>
            </w:r>
          </w:p>
          <w:p w14:paraId="68B2EBB9" w14:textId="77777777" w:rsidR="00164848" w:rsidRPr="008D08BD" w:rsidRDefault="00164848" w:rsidP="008A754B">
            <w:pPr>
              <w:spacing w:after="120" w:line="276" w:lineRule="auto"/>
              <w:ind w:left="737"/>
              <w:jc w:val="center"/>
              <w:rPr>
                <w:rFonts w:ascii="Marianne" w:eastAsia="Calibri" w:hAnsi="Marianne" w:cs="Arial"/>
                <w:sz w:val="18"/>
                <w:szCs w:val="18"/>
                <w:u w:val="single"/>
                <w:lang w:eastAsia="en-US"/>
              </w:rPr>
            </w:pPr>
          </w:p>
        </w:tc>
      </w:tr>
    </w:tbl>
    <w:p w14:paraId="23437DBE" w14:textId="77777777" w:rsidR="00164848" w:rsidRPr="008D08BD" w:rsidRDefault="00164848" w:rsidP="00164848">
      <w:pPr>
        <w:tabs>
          <w:tab w:val="left" w:pos="3261"/>
          <w:tab w:val="right" w:pos="9072"/>
        </w:tabs>
        <w:spacing w:before="0" w:after="120" w:line="276" w:lineRule="auto"/>
        <w:ind w:left="737"/>
        <w:rPr>
          <w:rFonts w:ascii="Marianne" w:hAnsi="Marianne"/>
          <w:b/>
          <w:color w:val="000000"/>
          <w:sz w:val="18"/>
          <w:szCs w:val="18"/>
        </w:rPr>
      </w:pPr>
    </w:p>
    <w:p w14:paraId="6F3BB68A" w14:textId="77777777" w:rsidR="00164848" w:rsidRPr="008D08BD" w:rsidRDefault="00164848" w:rsidP="00164848">
      <w:pPr>
        <w:tabs>
          <w:tab w:val="left" w:pos="3261"/>
          <w:tab w:val="right" w:pos="9072"/>
        </w:tabs>
        <w:spacing w:before="0" w:after="120" w:line="276" w:lineRule="auto"/>
        <w:ind w:left="737"/>
        <w:rPr>
          <w:rFonts w:ascii="Marianne" w:hAnsi="Marianne"/>
          <w:b/>
          <w:color w:val="000000"/>
          <w:sz w:val="18"/>
          <w:szCs w:val="18"/>
        </w:rPr>
      </w:pPr>
    </w:p>
    <w:p w14:paraId="60D6C823" w14:textId="77777777" w:rsidR="00164848" w:rsidRPr="008D08BD" w:rsidRDefault="00164848" w:rsidP="00164848">
      <w:pPr>
        <w:tabs>
          <w:tab w:val="left" w:pos="3261"/>
          <w:tab w:val="right" w:pos="9072"/>
        </w:tabs>
        <w:spacing w:before="0" w:after="120" w:line="276" w:lineRule="auto"/>
        <w:ind w:left="737"/>
        <w:rPr>
          <w:rFonts w:ascii="Marianne" w:hAnsi="Marianne"/>
          <w:b/>
          <w:color w:val="000000"/>
          <w:sz w:val="18"/>
          <w:szCs w:val="18"/>
        </w:rPr>
      </w:pPr>
    </w:p>
    <w:p w14:paraId="2AC8D83C" w14:textId="77777777" w:rsidR="00164848" w:rsidRPr="008D08BD" w:rsidRDefault="00164848" w:rsidP="00164848">
      <w:pPr>
        <w:spacing w:after="200" w:line="276" w:lineRule="auto"/>
        <w:rPr>
          <w:rFonts w:ascii="Marianne" w:hAnsi="Marianne" w:cs="Arial"/>
          <w:b/>
          <w:sz w:val="18"/>
          <w:szCs w:val="18"/>
        </w:rPr>
      </w:pPr>
    </w:p>
    <w:p w14:paraId="761C3063" w14:textId="77777777" w:rsidR="00164848" w:rsidRPr="008D08BD" w:rsidRDefault="00164848" w:rsidP="00164848">
      <w:pPr>
        <w:spacing w:after="200" w:line="276" w:lineRule="auto"/>
        <w:rPr>
          <w:rFonts w:ascii="Marianne" w:hAnsi="Marianne" w:cs="Arial"/>
          <w:b/>
          <w:sz w:val="18"/>
          <w:szCs w:val="18"/>
        </w:rPr>
      </w:pPr>
      <w:r w:rsidRPr="008D08BD">
        <w:rPr>
          <w:rFonts w:ascii="Marianne" w:hAnsi="Marianne" w:cs="Arial"/>
          <w:b/>
          <w:sz w:val="18"/>
          <w:szCs w:val="18"/>
        </w:rPr>
        <w:t>En cas de paiement sur des comptes distincts</w:t>
      </w:r>
    </w:p>
    <w:tbl>
      <w:tblPr>
        <w:tblW w:w="0" w:type="auto"/>
        <w:tblInd w:w="422" w:type="dxa"/>
        <w:tblCellMar>
          <w:left w:w="0" w:type="dxa"/>
          <w:right w:w="0" w:type="dxa"/>
        </w:tblCellMar>
        <w:tblLook w:val="04A0" w:firstRow="1" w:lastRow="0" w:firstColumn="1" w:lastColumn="0" w:noHBand="0" w:noVBand="1"/>
      </w:tblPr>
      <w:tblGrid>
        <w:gridCol w:w="8629"/>
      </w:tblGrid>
      <w:tr w:rsidR="00164848" w:rsidRPr="008D08BD" w14:paraId="02CE1621" w14:textId="77777777" w:rsidTr="008667C9">
        <w:trPr>
          <w:trHeight w:val="5028"/>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27947D1" w14:textId="77777777" w:rsidR="00164848" w:rsidRPr="008D08BD" w:rsidRDefault="00164848" w:rsidP="008A754B">
            <w:pPr>
              <w:spacing w:after="120" w:line="276" w:lineRule="auto"/>
              <w:ind w:left="737"/>
              <w:jc w:val="center"/>
              <w:rPr>
                <w:rFonts w:ascii="Marianne" w:hAnsi="Marianne"/>
                <w:b/>
                <w:bCs/>
                <w:color w:val="FF0000"/>
                <w:sz w:val="18"/>
                <w:szCs w:val="18"/>
              </w:rPr>
            </w:pPr>
          </w:p>
          <w:p w14:paraId="71C4EE85" w14:textId="77777777" w:rsidR="00164848" w:rsidRPr="008D08BD" w:rsidRDefault="00164848" w:rsidP="008A754B">
            <w:pPr>
              <w:spacing w:after="120" w:line="276" w:lineRule="auto"/>
              <w:ind w:left="737"/>
              <w:jc w:val="center"/>
              <w:rPr>
                <w:rFonts w:ascii="Marianne" w:hAnsi="Marianne"/>
                <w:b/>
                <w:bCs/>
                <w:color w:val="FF0000"/>
                <w:sz w:val="18"/>
                <w:szCs w:val="18"/>
              </w:rPr>
            </w:pPr>
          </w:p>
          <w:p w14:paraId="2AFF5D1A" w14:textId="77777777" w:rsidR="00164848" w:rsidRPr="008D08BD" w:rsidRDefault="00164848" w:rsidP="008A754B">
            <w:pPr>
              <w:spacing w:after="120" w:line="276" w:lineRule="auto"/>
              <w:ind w:left="737"/>
              <w:jc w:val="center"/>
              <w:rPr>
                <w:rFonts w:ascii="Marianne" w:hAnsi="Marianne"/>
                <w:b/>
                <w:bCs/>
                <w:color w:val="FF0000"/>
                <w:sz w:val="18"/>
                <w:szCs w:val="18"/>
              </w:rPr>
            </w:pPr>
          </w:p>
          <w:p w14:paraId="21A380CB" w14:textId="77777777" w:rsidR="00164848" w:rsidRPr="008D08BD" w:rsidRDefault="00164848" w:rsidP="008A754B">
            <w:pPr>
              <w:spacing w:after="120" w:line="276" w:lineRule="auto"/>
              <w:ind w:left="737"/>
              <w:jc w:val="center"/>
              <w:rPr>
                <w:rFonts w:ascii="Marianne" w:hAnsi="Marianne"/>
                <w:b/>
                <w:bCs/>
                <w:color w:val="FF0000"/>
                <w:sz w:val="18"/>
                <w:szCs w:val="18"/>
              </w:rPr>
            </w:pPr>
            <w:r w:rsidRPr="008D08BD">
              <w:rPr>
                <w:rFonts w:ascii="Marianne" w:hAnsi="Marianne"/>
                <w:b/>
                <w:bCs/>
                <w:color w:val="FF0000"/>
                <w:sz w:val="18"/>
                <w:szCs w:val="18"/>
              </w:rPr>
              <w:t>COLLER LES RIB</w:t>
            </w:r>
          </w:p>
          <w:p w14:paraId="1890B720" w14:textId="77777777" w:rsidR="00164848" w:rsidRPr="008D08BD" w:rsidRDefault="00164848" w:rsidP="008A754B">
            <w:pPr>
              <w:spacing w:after="120" w:line="276" w:lineRule="auto"/>
              <w:ind w:left="737"/>
              <w:jc w:val="center"/>
              <w:rPr>
                <w:rFonts w:ascii="Marianne" w:eastAsia="Calibri" w:hAnsi="Marianne" w:cs="Arial"/>
                <w:sz w:val="18"/>
                <w:szCs w:val="18"/>
                <w:u w:val="single"/>
                <w:lang w:eastAsia="en-US"/>
              </w:rPr>
            </w:pPr>
          </w:p>
        </w:tc>
      </w:tr>
    </w:tbl>
    <w:p w14:paraId="373398C0" w14:textId="77777777" w:rsidR="00164848" w:rsidRPr="008D08BD" w:rsidRDefault="00164848" w:rsidP="00164848">
      <w:pPr>
        <w:keepNext/>
        <w:rPr>
          <w:rFonts w:ascii="Marianne" w:hAnsi="Marianne"/>
          <w:b/>
          <w:sz w:val="18"/>
          <w:szCs w:val="18"/>
        </w:rPr>
      </w:pPr>
    </w:p>
    <w:p w14:paraId="5177D066" w14:textId="77777777" w:rsidR="00164848" w:rsidRPr="008D08BD" w:rsidRDefault="00164848" w:rsidP="00164848">
      <w:pPr>
        <w:keepNext/>
        <w:rPr>
          <w:rFonts w:ascii="Marianne" w:hAnsi="Marianne"/>
          <w:b/>
          <w:bCs/>
          <w:sz w:val="18"/>
          <w:szCs w:val="18"/>
        </w:rPr>
      </w:pPr>
      <w:r w:rsidRPr="008D08BD">
        <w:rPr>
          <w:rFonts w:ascii="Marianne" w:hAnsi="Marianne"/>
          <w:b/>
          <w:bCs/>
          <w:sz w:val="18"/>
          <w:szCs w:val="18"/>
        </w:rPr>
        <w:t>Modification des coordonnées bancaires</w:t>
      </w:r>
      <w:bookmarkEnd w:id="21"/>
    </w:p>
    <w:p w14:paraId="7C82B0F1" w14:textId="77777777" w:rsidR="00164848" w:rsidRPr="008D08BD" w:rsidRDefault="00164848" w:rsidP="00164848">
      <w:pPr>
        <w:rPr>
          <w:rFonts w:ascii="Marianne" w:hAnsi="Marianne"/>
          <w:sz w:val="18"/>
          <w:szCs w:val="18"/>
        </w:rPr>
      </w:pPr>
      <w:r w:rsidRPr="008D08BD">
        <w:rPr>
          <w:rFonts w:ascii="Marianne" w:hAnsi="Marianne"/>
          <w:sz w:val="18"/>
          <w:szCs w:val="18"/>
        </w:rPr>
        <w:t>En cas de modification des coordonnées bancaires en cours d’exécution de l’accord-cadre, le titulaire doit impérativement, dans les plus brefs délais, notifier ce changement par courrier à l’attention de l’agence comptable de l’APIJ et fournir le RIB correspondant.</w:t>
      </w:r>
    </w:p>
    <w:p w14:paraId="3CCB103A" w14:textId="77777777" w:rsidR="00164848" w:rsidRPr="008D08BD" w:rsidRDefault="00164848" w:rsidP="00164848">
      <w:pPr>
        <w:rPr>
          <w:rFonts w:ascii="Marianne" w:hAnsi="Marianne"/>
          <w:sz w:val="18"/>
          <w:szCs w:val="18"/>
        </w:rPr>
      </w:pPr>
    </w:p>
    <w:p w14:paraId="30B70DAA" w14:textId="77777777" w:rsidR="00D920C3" w:rsidRPr="008667C9" w:rsidRDefault="00D920C3" w:rsidP="00D920C3">
      <w:pPr>
        <w:rPr>
          <w:rFonts w:ascii="Marianne" w:hAnsi="Marianne" w:cs="Calibri Light"/>
        </w:rPr>
      </w:pPr>
    </w:p>
    <w:p w14:paraId="7993FA9C" w14:textId="77777777" w:rsidR="00D920C3" w:rsidRPr="008667C9" w:rsidRDefault="00D920C3" w:rsidP="00D920C3">
      <w:pPr>
        <w:pStyle w:val="Titre1"/>
        <w:rPr>
          <w:rFonts w:ascii="Marianne" w:hAnsi="Marianne" w:cs="Calibri Light"/>
        </w:rPr>
      </w:pPr>
      <w:r w:rsidRPr="008667C9">
        <w:rPr>
          <w:rFonts w:ascii="Marianne" w:hAnsi="Marianne" w:cs="Calibri Light"/>
        </w:rPr>
        <w:t>Avance</w:t>
      </w:r>
    </w:p>
    <w:p w14:paraId="658E69B3" w14:textId="77777777" w:rsidR="00312A1D" w:rsidRPr="008667C9" w:rsidRDefault="00312A1D" w:rsidP="00312A1D">
      <w:pPr>
        <w:rPr>
          <w:rFonts w:ascii="Marianne" w:hAnsi="Marianne" w:cs="Arial"/>
          <w:sz w:val="20"/>
        </w:rPr>
      </w:pPr>
      <w:r w:rsidRPr="008667C9">
        <w:rPr>
          <w:rFonts w:ascii="Marianne" w:hAnsi="Marianne" w:cs="Arial"/>
          <w:sz w:val="20"/>
        </w:rPr>
        <w:t>Le titulaire est- il une micro, une petite ou une moyenne entreprise au sens de la recommandation de la Commission du 6 mai 2003.</w:t>
      </w:r>
    </w:p>
    <w:p w14:paraId="2379E9B2" w14:textId="77777777" w:rsidR="00312A1D" w:rsidRPr="008667C9" w:rsidRDefault="00312A1D" w:rsidP="00312A1D">
      <w:pPr>
        <w:rPr>
          <w:rFonts w:ascii="Marianne" w:hAnsi="Marianne"/>
        </w:rPr>
      </w:pPr>
    </w:p>
    <w:p w14:paraId="17071A33" w14:textId="77777777" w:rsidR="00312A1D" w:rsidRPr="008667C9" w:rsidRDefault="00312A1D" w:rsidP="00312A1D">
      <w:pPr>
        <w:tabs>
          <w:tab w:val="left" w:pos="851"/>
        </w:tabs>
        <w:ind w:left="1135" w:hanging="284"/>
        <w:rPr>
          <w:rFonts w:ascii="Marianne" w:hAnsi="Marianne"/>
          <w:color w:val="000000"/>
          <w:sz w:val="18"/>
        </w:rPr>
      </w:pPr>
      <w:r w:rsidRPr="008667C9">
        <w:rPr>
          <w:rFonts w:ascii="Marianne" w:hAnsi="Marianne"/>
          <w:color w:val="000000"/>
          <w:sz w:val="18"/>
        </w:rPr>
        <w:fldChar w:fldCharType="begin">
          <w:ffData>
            <w:name w:val=""/>
            <w:enabled/>
            <w:calcOnExit w:val="0"/>
            <w:checkBox>
              <w:size w:val="20"/>
              <w:default w:val="0"/>
            </w:checkBox>
          </w:ffData>
        </w:fldChar>
      </w:r>
      <w:r w:rsidRPr="008667C9">
        <w:rPr>
          <w:rFonts w:ascii="Marianne" w:hAnsi="Marianne"/>
          <w:color w:val="000000"/>
          <w:sz w:val="18"/>
        </w:rPr>
        <w:instrText xml:space="preserve"> FORMCHECKBOX </w:instrText>
      </w:r>
      <w:r w:rsidRPr="008667C9">
        <w:rPr>
          <w:rFonts w:ascii="Marianne" w:hAnsi="Marianne"/>
          <w:color w:val="000000"/>
          <w:sz w:val="18"/>
        </w:rPr>
      </w:r>
      <w:r w:rsidRPr="008667C9">
        <w:rPr>
          <w:rFonts w:ascii="Marianne" w:hAnsi="Marianne"/>
          <w:color w:val="000000"/>
          <w:sz w:val="18"/>
        </w:rPr>
        <w:fldChar w:fldCharType="separate"/>
      </w:r>
      <w:r w:rsidRPr="008667C9">
        <w:rPr>
          <w:rFonts w:ascii="Marianne" w:hAnsi="Marianne"/>
          <w:color w:val="000000"/>
          <w:sz w:val="18"/>
        </w:rPr>
        <w:fldChar w:fldCharType="end"/>
      </w:r>
      <w:r w:rsidRPr="008667C9">
        <w:rPr>
          <w:rFonts w:ascii="Marianne" w:hAnsi="Marianne"/>
          <w:color w:val="000000"/>
          <w:sz w:val="18"/>
        </w:rPr>
        <w:t>Oui</w:t>
      </w:r>
    </w:p>
    <w:p w14:paraId="0684C36A" w14:textId="77777777" w:rsidR="00312A1D" w:rsidRPr="008667C9" w:rsidRDefault="00312A1D" w:rsidP="00312A1D">
      <w:pPr>
        <w:tabs>
          <w:tab w:val="left" w:pos="851"/>
        </w:tabs>
        <w:ind w:left="1135" w:hanging="284"/>
        <w:rPr>
          <w:rFonts w:ascii="Marianne" w:hAnsi="Marianne"/>
          <w:color w:val="000000"/>
          <w:sz w:val="18"/>
        </w:rPr>
      </w:pPr>
      <w:r w:rsidRPr="008667C9">
        <w:rPr>
          <w:rFonts w:ascii="Marianne" w:hAnsi="Marianne"/>
          <w:color w:val="000000"/>
          <w:sz w:val="18"/>
        </w:rPr>
        <w:fldChar w:fldCharType="begin">
          <w:ffData>
            <w:name w:val=""/>
            <w:enabled/>
            <w:calcOnExit w:val="0"/>
            <w:checkBox>
              <w:size w:val="20"/>
              <w:default w:val="0"/>
            </w:checkBox>
          </w:ffData>
        </w:fldChar>
      </w:r>
      <w:r w:rsidRPr="008667C9">
        <w:rPr>
          <w:rFonts w:ascii="Marianne" w:hAnsi="Marianne"/>
          <w:color w:val="000000"/>
          <w:sz w:val="18"/>
        </w:rPr>
        <w:instrText xml:space="preserve"> FORMCHECKBOX </w:instrText>
      </w:r>
      <w:r w:rsidRPr="008667C9">
        <w:rPr>
          <w:rFonts w:ascii="Marianne" w:hAnsi="Marianne"/>
          <w:color w:val="000000"/>
          <w:sz w:val="18"/>
        </w:rPr>
      </w:r>
      <w:r w:rsidRPr="008667C9">
        <w:rPr>
          <w:rFonts w:ascii="Marianne" w:hAnsi="Marianne"/>
          <w:color w:val="000000"/>
          <w:sz w:val="18"/>
        </w:rPr>
        <w:fldChar w:fldCharType="separate"/>
      </w:r>
      <w:r w:rsidRPr="008667C9">
        <w:rPr>
          <w:rFonts w:ascii="Marianne" w:hAnsi="Marianne"/>
          <w:color w:val="000000"/>
          <w:sz w:val="18"/>
        </w:rPr>
        <w:fldChar w:fldCharType="end"/>
      </w:r>
      <w:r w:rsidRPr="008667C9">
        <w:rPr>
          <w:rFonts w:ascii="Marianne" w:hAnsi="Marianne"/>
          <w:color w:val="000000"/>
          <w:sz w:val="18"/>
        </w:rPr>
        <w:t>Non</w:t>
      </w:r>
    </w:p>
    <w:p w14:paraId="2E49656B" w14:textId="77777777" w:rsidR="00312A1D" w:rsidRPr="008667C9" w:rsidRDefault="00312A1D" w:rsidP="00312A1D">
      <w:pPr>
        <w:rPr>
          <w:rFonts w:ascii="Marianne" w:hAnsi="Marianne"/>
        </w:rPr>
      </w:pPr>
    </w:p>
    <w:p w14:paraId="50C47E48" w14:textId="77777777" w:rsidR="00312A1D" w:rsidRPr="008667C9" w:rsidRDefault="00312A1D" w:rsidP="00312A1D">
      <w:pPr>
        <w:rPr>
          <w:rFonts w:ascii="Marianne" w:hAnsi="Marianne"/>
        </w:rPr>
      </w:pPr>
    </w:p>
    <w:p w14:paraId="1D2D63C7" w14:textId="16CD1D6E" w:rsidR="00312A1D" w:rsidRPr="008667C9" w:rsidRDefault="00312A1D" w:rsidP="00312A1D">
      <w:pPr>
        <w:ind w:right="-311"/>
        <w:rPr>
          <w:rFonts w:ascii="Marianne" w:hAnsi="Marianne"/>
          <w:color w:val="000000"/>
          <w:sz w:val="18"/>
        </w:rPr>
      </w:pPr>
      <w:r w:rsidRPr="008667C9">
        <w:rPr>
          <w:rFonts w:ascii="Marianne" w:hAnsi="Marianne"/>
          <w:color w:val="000000"/>
          <w:sz w:val="18"/>
        </w:rPr>
        <w:t xml:space="preserve">JE (NOUS) REFUSE (REFUSONS) de percevoir l'avance prévue à l'article </w:t>
      </w:r>
      <w:r w:rsidR="00117865" w:rsidRPr="008667C9">
        <w:rPr>
          <w:rFonts w:ascii="Marianne" w:hAnsi="Marianne"/>
          <w:b/>
          <w:i/>
          <w:color w:val="000000"/>
          <w:sz w:val="18"/>
        </w:rPr>
        <w:t>1</w:t>
      </w:r>
      <w:r w:rsidR="00A85BD4" w:rsidRPr="008667C9">
        <w:rPr>
          <w:rFonts w:ascii="Marianne" w:hAnsi="Marianne"/>
          <w:b/>
          <w:i/>
          <w:color w:val="000000"/>
          <w:sz w:val="18"/>
        </w:rPr>
        <w:t>1</w:t>
      </w:r>
      <w:r w:rsidRPr="008667C9">
        <w:rPr>
          <w:rFonts w:ascii="Marianne" w:hAnsi="Marianne"/>
          <w:b/>
          <w:i/>
          <w:color w:val="000000"/>
          <w:sz w:val="18"/>
        </w:rPr>
        <w:t>.1 du</w:t>
      </w:r>
      <w:r w:rsidRPr="008667C9">
        <w:rPr>
          <w:rFonts w:ascii="Marianne" w:hAnsi="Marianne"/>
          <w:color w:val="000000"/>
          <w:sz w:val="18"/>
        </w:rPr>
        <w:t xml:space="preserve"> CCP. </w:t>
      </w:r>
    </w:p>
    <w:p w14:paraId="7159980A" w14:textId="77777777" w:rsidR="00312A1D" w:rsidRPr="008667C9" w:rsidRDefault="00312A1D" w:rsidP="00312A1D">
      <w:pPr>
        <w:ind w:right="-311"/>
        <w:rPr>
          <w:rFonts w:ascii="Marianne" w:hAnsi="Marianne"/>
          <w:color w:val="000000"/>
          <w:sz w:val="18"/>
        </w:rPr>
      </w:pPr>
    </w:p>
    <w:p w14:paraId="152AB42B" w14:textId="6E225B27" w:rsidR="00312A1D" w:rsidRPr="008667C9" w:rsidRDefault="00312A1D" w:rsidP="00312A1D">
      <w:pPr>
        <w:ind w:right="-311"/>
        <w:rPr>
          <w:rFonts w:ascii="Marianne" w:hAnsi="Marianne"/>
          <w:color w:val="000000"/>
          <w:sz w:val="18"/>
        </w:rPr>
      </w:pPr>
      <w:proofErr w:type="gramStart"/>
      <w:r w:rsidRPr="008667C9">
        <w:rPr>
          <w:rFonts w:ascii="Marianne" w:hAnsi="Marianne"/>
          <w:color w:val="000000"/>
          <w:sz w:val="18"/>
        </w:rPr>
        <w:t>J’ (</w:t>
      </w:r>
      <w:proofErr w:type="gramEnd"/>
      <w:r w:rsidRPr="008667C9">
        <w:rPr>
          <w:rFonts w:ascii="Marianne" w:hAnsi="Marianne"/>
          <w:color w:val="000000"/>
          <w:sz w:val="18"/>
        </w:rPr>
        <w:t xml:space="preserve">NOUS) ACCEPTE (ACCEPTONS) de percevoir l'avance prévue à l'article </w:t>
      </w:r>
      <w:r w:rsidR="00117865" w:rsidRPr="008667C9">
        <w:rPr>
          <w:rFonts w:ascii="Marianne" w:hAnsi="Marianne"/>
          <w:b/>
          <w:i/>
          <w:color w:val="000000"/>
          <w:sz w:val="18"/>
        </w:rPr>
        <w:t>1</w:t>
      </w:r>
      <w:r w:rsidR="00A85BD4" w:rsidRPr="008667C9">
        <w:rPr>
          <w:rFonts w:ascii="Marianne" w:hAnsi="Marianne"/>
          <w:b/>
          <w:i/>
          <w:color w:val="000000"/>
          <w:sz w:val="18"/>
        </w:rPr>
        <w:t>1</w:t>
      </w:r>
      <w:r w:rsidRPr="008667C9">
        <w:rPr>
          <w:rFonts w:ascii="Marianne" w:hAnsi="Marianne"/>
          <w:b/>
          <w:i/>
          <w:color w:val="000000"/>
          <w:sz w:val="18"/>
        </w:rPr>
        <w:t>.1 du</w:t>
      </w:r>
      <w:r w:rsidRPr="008667C9">
        <w:rPr>
          <w:rFonts w:ascii="Marianne" w:hAnsi="Marianne"/>
          <w:color w:val="000000"/>
          <w:sz w:val="18"/>
        </w:rPr>
        <w:t xml:space="preserve"> CCP. </w:t>
      </w:r>
    </w:p>
    <w:p w14:paraId="224E84E7" w14:textId="77777777" w:rsidR="00312A1D" w:rsidRPr="008667C9" w:rsidRDefault="00312A1D" w:rsidP="00312A1D">
      <w:pPr>
        <w:ind w:right="-311"/>
        <w:rPr>
          <w:rFonts w:ascii="Marianne" w:hAnsi="Marianne"/>
          <w:color w:val="000000"/>
          <w:sz w:val="18"/>
        </w:rPr>
      </w:pPr>
      <w:r w:rsidRPr="008667C9">
        <w:rPr>
          <w:rFonts w:ascii="Marianne" w:hAnsi="Marianne"/>
          <w:color w:val="000000"/>
          <w:sz w:val="18"/>
        </w:rPr>
        <w:t>(</w:t>
      </w:r>
      <w:r w:rsidRPr="008667C9">
        <w:rPr>
          <w:rFonts w:ascii="Marianne" w:hAnsi="Marianne"/>
          <w:i/>
          <w:color w:val="000000"/>
          <w:sz w:val="18"/>
        </w:rPr>
        <w:t>rayer la mention inutile</w:t>
      </w:r>
      <w:r w:rsidRPr="008667C9">
        <w:rPr>
          <w:rFonts w:ascii="Marianne" w:hAnsi="Marianne"/>
          <w:color w:val="000000"/>
          <w:sz w:val="18"/>
        </w:rPr>
        <w:t>).</w:t>
      </w:r>
    </w:p>
    <w:p w14:paraId="090BFC07" w14:textId="77777777" w:rsidR="00312A1D" w:rsidRPr="00C53D2B" w:rsidRDefault="00312A1D" w:rsidP="009735CC">
      <w:pPr>
        <w:rPr>
          <w:rFonts w:ascii="Marianne" w:hAnsi="Marianne" w:cs="Calibri Light"/>
          <w:sz w:val="18"/>
          <w:szCs w:val="18"/>
        </w:rPr>
      </w:pPr>
    </w:p>
    <w:p w14:paraId="4D10C668" w14:textId="77777777" w:rsidR="009312BC" w:rsidRPr="00C53D2B" w:rsidRDefault="009312BC" w:rsidP="009735CC">
      <w:pPr>
        <w:rPr>
          <w:rFonts w:ascii="Marianne" w:hAnsi="Marianne" w:cs="Calibri Light"/>
          <w:sz w:val="18"/>
          <w:szCs w:val="18"/>
        </w:rPr>
      </w:pPr>
    </w:p>
    <w:p w14:paraId="4B778C7E" w14:textId="77777777" w:rsidR="009312BC" w:rsidRPr="00C53D2B" w:rsidRDefault="009312BC" w:rsidP="009735CC">
      <w:pPr>
        <w:rPr>
          <w:rFonts w:ascii="Marianne" w:hAnsi="Marianne" w:cs="Calibri Light"/>
          <w:sz w:val="18"/>
          <w:szCs w:val="18"/>
        </w:rPr>
      </w:pPr>
    </w:p>
    <w:p w14:paraId="24D0FAC0" w14:textId="77777777" w:rsidR="009312BC" w:rsidRPr="00C53D2B" w:rsidRDefault="009312BC" w:rsidP="009735CC">
      <w:pPr>
        <w:rPr>
          <w:rFonts w:ascii="Marianne" w:hAnsi="Marianne" w:cs="Calibri Light"/>
          <w:sz w:val="18"/>
          <w:szCs w:val="18"/>
        </w:rPr>
      </w:pPr>
    </w:p>
    <w:p w14:paraId="593B50CD" w14:textId="77777777" w:rsidR="009312BC" w:rsidRPr="00C53D2B" w:rsidRDefault="009312BC" w:rsidP="009735CC">
      <w:pPr>
        <w:rPr>
          <w:rFonts w:ascii="Marianne" w:hAnsi="Marianne" w:cs="Calibri Light"/>
          <w:sz w:val="18"/>
          <w:szCs w:val="18"/>
        </w:rPr>
      </w:pPr>
    </w:p>
    <w:p w14:paraId="7ABF1CAE" w14:textId="77777777" w:rsidR="009312BC" w:rsidRPr="00C53D2B" w:rsidRDefault="009312BC" w:rsidP="009735CC">
      <w:pPr>
        <w:rPr>
          <w:rFonts w:ascii="Marianne" w:hAnsi="Marianne" w:cs="Calibri Light"/>
          <w:sz w:val="18"/>
          <w:szCs w:val="18"/>
        </w:rPr>
      </w:pPr>
    </w:p>
    <w:p w14:paraId="1DDFD99A" w14:textId="77777777" w:rsidR="009312BC" w:rsidRPr="00C53D2B" w:rsidRDefault="009312BC" w:rsidP="009735CC">
      <w:pPr>
        <w:rPr>
          <w:rFonts w:ascii="Marianne" w:hAnsi="Marianne" w:cs="Calibri Light"/>
          <w:sz w:val="18"/>
          <w:szCs w:val="18"/>
        </w:rPr>
      </w:pPr>
    </w:p>
    <w:p w14:paraId="6A5116B7" w14:textId="77777777" w:rsidR="009312BC" w:rsidRPr="00C53D2B" w:rsidRDefault="009312BC" w:rsidP="009735CC">
      <w:pPr>
        <w:rPr>
          <w:rFonts w:ascii="Marianne" w:hAnsi="Marianne" w:cs="Calibri Light"/>
          <w:sz w:val="18"/>
          <w:szCs w:val="18"/>
        </w:rPr>
      </w:pPr>
    </w:p>
    <w:p w14:paraId="39A6EEAB" w14:textId="77777777" w:rsidR="009312BC" w:rsidRPr="00C53D2B" w:rsidRDefault="009312BC" w:rsidP="009735CC">
      <w:pPr>
        <w:rPr>
          <w:rFonts w:ascii="Marianne" w:hAnsi="Marianne" w:cs="Calibri Light"/>
          <w:sz w:val="18"/>
          <w:szCs w:val="18"/>
        </w:rPr>
      </w:pPr>
    </w:p>
    <w:p w14:paraId="42E296CA" w14:textId="77777777" w:rsidR="009312BC" w:rsidRPr="00C53D2B" w:rsidRDefault="009312BC" w:rsidP="009735CC">
      <w:pPr>
        <w:rPr>
          <w:rFonts w:ascii="Marianne" w:hAnsi="Marianne" w:cs="Calibri Light"/>
          <w:sz w:val="18"/>
          <w:szCs w:val="18"/>
        </w:rPr>
      </w:pPr>
    </w:p>
    <w:p w14:paraId="14F15D0C" w14:textId="77777777" w:rsidR="009312BC" w:rsidRPr="00C53D2B" w:rsidRDefault="009312BC" w:rsidP="009735CC">
      <w:pPr>
        <w:rPr>
          <w:rFonts w:ascii="Marianne" w:hAnsi="Marianne" w:cs="Calibri Light"/>
          <w:sz w:val="18"/>
          <w:szCs w:val="18"/>
        </w:rPr>
      </w:pPr>
    </w:p>
    <w:p w14:paraId="202D809C" w14:textId="77777777" w:rsidR="009312BC" w:rsidRPr="00C53D2B" w:rsidRDefault="009312BC" w:rsidP="009735CC">
      <w:pPr>
        <w:rPr>
          <w:rFonts w:ascii="Marianne" w:hAnsi="Marianne" w:cs="Calibri Light"/>
          <w:sz w:val="18"/>
          <w:szCs w:val="18"/>
        </w:rPr>
      </w:pPr>
    </w:p>
    <w:p w14:paraId="2FDA8AE6" w14:textId="77777777" w:rsidR="009312BC" w:rsidRPr="00C53D2B" w:rsidRDefault="009312BC" w:rsidP="009735CC">
      <w:pPr>
        <w:rPr>
          <w:rFonts w:ascii="Marianne" w:hAnsi="Marianne" w:cs="Calibri Light"/>
          <w:sz w:val="18"/>
          <w:szCs w:val="18"/>
        </w:rPr>
      </w:pPr>
    </w:p>
    <w:p w14:paraId="5D780D27" w14:textId="77777777" w:rsidR="009312BC" w:rsidRPr="00C53D2B" w:rsidRDefault="009312BC" w:rsidP="009735CC">
      <w:pPr>
        <w:rPr>
          <w:rFonts w:ascii="Marianne" w:hAnsi="Marianne" w:cs="Calibri Light"/>
          <w:sz w:val="18"/>
          <w:szCs w:val="18"/>
        </w:rPr>
      </w:pPr>
    </w:p>
    <w:p w14:paraId="711EA660" w14:textId="77777777" w:rsidR="009312BC" w:rsidRPr="00C53D2B" w:rsidRDefault="009312BC" w:rsidP="009735CC">
      <w:pPr>
        <w:rPr>
          <w:rFonts w:ascii="Marianne" w:hAnsi="Marianne" w:cs="Calibri Light"/>
          <w:sz w:val="18"/>
          <w:szCs w:val="18"/>
        </w:rPr>
      </w:pPr>
    </w:p>
    <w:p w14:paraId="4F8FA6CE" w14:textId="77777777" w:rsidR="009312BC" w:rsidRPr="00C53D2B" w:rsidRDefault="009312BC" w:rsidP="009735CC">
      <w:pPr>
        <w:rPr>
          <w:rFonts w:ascii="Marianne" w:hAnsi="Marianne" w:cs="Calibri Light"/>
          <w:sz w:val="18"/>
          <w:szCs w:val="18"/>
        </w:rPr>
      </w:pPr>
    </w:p>
    <w:p w14:paraId="596A6D18" w14:textId="77777777" w:rsidR="009312BC" w:rsidRPr="00C53D2B" w:rsidRDefault="009312BC" w:rsidP="009735CC">
      <w:pPr>
        <w:rPr>
          <w:rFonts w:ascii="Marianne" w:hAnsi="Marianne" w:cs="Calibri Light"/>
          <w:sz w:val="18"/>
          <w:szCs w:val="18"/>
        </w:rPr>
      </w:pPr>
    </w:p>
    <w:p w14:paraId="7A66A63F" w14:textId="77777777" w:rsidR="009312BC" w:rsidRPr="00C53D2B" w:rsidRDefault="009312BC" w:rsidP="009735CC">
      <w:pPr>
        <w:rPr>
          <w:rFonts w:ascii="Marianne" w:hAnsi="Marianne" w:cs="Calibri Light"/>
          <w:sz w:val="18"/>
          <w:szCs w:val="18"/>
        </w:rPr>
      </w:pPr>
    </w:p>
    <w:p w14:paraId="0603B195" w14:textId="77777777" w:rsidR="009312BC" w:rsidRPr="00C53D2B" w:rsidRDefault="009312BC" w:rsidP="009735CC">
      <w:pPr>
        <w:rPr>
          <w:rFonts w:ascii="Marianne" w:hAnsi="Marianne" w:cs="Calibri Light"/>
          <w:sz w:val="18"/>
          <w:szCs w:val="18"/>
        </w:rPr>
      </w:pPr>
    </w:p>
    <w:p w14:paraId="76CF1CDA" w14:textId="77777777" w:rsidR="00D920C3" w:rsidRPr="00C53D2B" w:rsidRDefault="00D920C3" w:rsidP="00C26D8E">
      <w:pPr>
        <w:rPr>
          <w:rFonts w:ascii="Marianne" w:hAnsi="Marianne" w:cs="Calibri Light"/>
          <w:sz w:val="18"/>
          <w:szCs w:val="18"/>
        </w:rPr>
      </w:pPr>
    </w:p>
    <w:p w14:paraId="0292D53B" w14:textId="77777777" w:rsidR="00D920C3" w:rsidRPr="00C53D2B"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center"/>
        <w:rPr>
          <w:rFonts w:ascii="Marianne" w:hAnsi="Marianne" w:cs="Calibri Light"/>
          <w:sz w:val="18"/>
          <w:szCs w:val="18"/>
        </w:rPr>
      </w:pPr>
    </w:p>
    <w:p w14:paraId="560AD9A0" w14:textId="77777777" w:rsidR="00D920C3" w:rsidRPr="00C53D2B"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Marianne" w:hAnsi="Marianne" w:cs="Calibri Light"/>
          <w:sz w:val="18"/>
          <w:szCs w:val="18"/>
        </w:rPr>
      </w:pPr>
      <w:r w:rsidRPr="00C53D2B">
        <w:rPr>
          <w:rFonts w:ascii="Marianne" w:hAnsi="Marianne" w:cs="Calibri Light"/>
          <w:sz w:val="18"/>
          <w:szCs w:val="18"/>
        </w:rPr>
        <w:t xml:space="preserve">Fait en un seul original      </w:t>
      </w:r>
    </w:p>
    <w:p w14:paraId="794BBADF" w14:textId="77777777" w:rsidR="00D920C3" w:rsidRPr="00C53D2B"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Marianne" w:hAnsi="Marianne" w:cs="Calibri Light"/>
          <w:sz w:val="18"/>
          <w:szCs w:val="18"/>
        </w:rPr>
      </w:pPr>
    </w:p>
    <w:p w14:paraId="694CF57F" w14:textId="77777777" w:rsidR="00D920C3" w:rsidRPr="00C53D2B"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Marianne" w:hAnsi="Marianne" w:cs="Calibri Light"/>
          <w:sz w:val="18"/>
          <w:szCs w:val="18"/>
        </w:rPr>
      </w:pPr>
      <w:r w:rsidRPr="00C53D2B">
        <w:rPr>
          <w:rFonts w:ascii="Marianne" w:hAnsi="Marianne" w:cs="Calibri Light"/>
          <w:sz w:val="18"/>
          <w:szCs w:val="18"/>
        </w:rPr>
        <w:t xml:space="preserve">A                                                  </w:t>
      </w:r>
      <w:proofErr w:type="gramStart"/>
      <w:r w:rsidRPr="00C53D2B">
        <w:rPr>
          <w:rFonts w:ascii="Marianne" w:hAnsi="Marianne" w:cs="Calibri Light"/>
          <w:sz w:val="18"/>
          <w:szCs w:val="18"/>
        </w:rPr>
        <w:t xml:space="preserve">  ,</w:t>
      </w:r>
      <w:proofErr w:type="gramEnd"/>
      <w:r w:rsidRPr="00C53D2B">
        <w:rPr>
          <w:rFonts w:ascii="Marianne" w:hAnsi="Marianne" w:cs="Calibri Light"/>
          <w:sz w:val="18"/>
          <w:szCs w:val="18"/>
        </w:rPr>
        <w:t xml:space="preserve"> le            </w:t>
      </w:r>
    </w:p>
    <w:p w14:paraId="4872E5F9" w14:textId="77777777" w:rsidR="00D920C3" w:rsidRPr="00C53D2B"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Marianne" w:hAnsi="Marianne" w:cs="Calibri Light"/>
          <w:sz w:val="18"/>
          <w:szCs w:val="18"/>
        </w:rPr>
      </w:pPr>
    </w:p>
    <w:p w14:paraId="7AED5D51" w14:textId="77777777" w:rsidR="00D920C3" w:rsidRPr="00C53D2B"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Marianne" w:hAnsi="Marianne" w:cs="Calibri Light"/>
          <w:sz w:val="18"/>
          <w:szCs w:val="18"/>
        </w:rPr>
      </w:pPr>
      <w:r w:rsidRPr="00C53D2B">
        <w:rPr>
          <w:rFonts w:ascii="Marianne" w:hAnsi="Marianne" w:cs="Calibri Light"/>
          <w:sz w:val="18"/>
          <w:szCs w:val="18"/>
        </w:rPr>
        <w:t>Mention manuscrite “ Lu et Approuvé ”</w:t>
      </w:r>
    </w:p>
    <w:p w14:paraId="7F21E0C9" w14:textId="77777777" w:rsidR="00D920C3" w:rsidRPr="00C53D2B"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Marianne" w:hAnsi="Marianne" w:cs="Calibri Light"/>
          <w:sz w:val="18"/>
          <w:szCs w:val="18"/>
        </w:rPr>
      </w:pPr>
      <w:r w:rsidRPr="00C53D2B">
        <w:rPr>
          <w:rFonts w:ascii="Marianne" w:hAnsi="Marianne" w:cs="Calibri Light"/>
          <w:sz w:val="18"/>
          <w:szCs w:val="18"/>
        </w:rPr>
        <w:t>Signature du titulaire ou, en cas de groupement, des cotraitants</w:t>
      </w:r>
    </w:p>
    <w:p w14:paraId="51B982AB" w14:textId="77777777" w:rsidR="00D920C3" w:rsidRPr="00C53D2B"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Marianne" w:hAnsi="Marianne" w:cs="Calibri Light"/>
          <w:sz w:val="18"/>
          <w:szCs w:val="18"/>
        </w:rPr>
      </w:pPr>
    </w:p>
    <w:p w14:paraId="54D6B981" w14:textId="77777777" w:rsidR="00D920C3" w:rsidRPr="00C53D2B"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Marianne" w:hAnsi="Marianne" w:cs="Calibri Light"/>
          <w:sz w:val="18"/>
          <w:szCs w:val="18"/>
        </w:rPr>
      </w:pPr>
    </w:p>
    <w:p w14:paraId="4C976C78" w14:textId="77777777" w:rsidR="00D920C3" w:rsidRPr="00C53D2B"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Marianne" w:hAnsi="Marianne" w:cs="Calibri Light"/>
          <w:sz w:val="18"/>
          <w:szCs w:val="18"/>
        </w:rPr>
      </w:pPr>
    </w:p>
    <w:p w14:paraId="682912EE" w14:textId="77777777" w:rsidR="00AA2042" w:rsidRPr="00C53D2B" w:rsidRDefault="00AA2042"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Marianne" w:hAnsi="Marianne" w:cs="Calibri Light"/>
          <w:sz w:val="18"/>
          <w:szCs w:val="18"/>
        </w:rPr>
      </w:pPr>
    </w:p>
    <w:p w14:paraId="0AC81E6A" w14:textId="77777777" w:rsidR="00AA2042" w:rsidRPr="00C53D2B" w:rsidRDefault="00AA2042"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Marianne" w:hAnsi="Marianne" w:cs="Calibri Light"/>
          <w:sz w:val="18"/>
          <w:szCs w:val="18"/>
        </w:rPr>
      </w:pPr>
    </w:p>
    <w:p w14:paraId="3A4375D7" w14:textId="77777777" w:rsidR="00D920C3" w:rsidRPr="00C53D2B"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Marianne" w:hAnsi="Marianne" w:cs="Calibri Light"/>
          <w:sz w:val="18"/>
          <w:szCs w:val="18"/>
        </w:rPr>
      </w:pPr>
    </w:p>
    <w:p w14:paraId="490C8ED3" w14:textId="77777777" w:rsidR="00D920C3" w:rsidRPr="00C53D2B"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Marianne" w:hAnsi="Marianne" w:cs="Calibri Light"/>
          <w:sz w:val="18"/>
          <w:szCs w:val="18"/>
        </w:rPr>
      </w:pPr>
    </w:p>
    <w:p w14:paraId="01D006B4" w14:textId="77777777" w:rsidR="00D920C3" w:rsidRPr="00C53D2B"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center"/>
        <w:rPr>
          <w:rFonts w:ascii="Marianne" w:hAnsi="Marianne" w:cs="Calibri Light"/>
          <w:sz w:val="18"/>
          <w:szCs w:val="18"/>
        </w:rPr>
      </w:pPr>
    </w:p>
    <w:p w14:paraId="249DD6E6" w14:textId="77777777" w:rsidR="00D920C3" w:rsidRPr="00C53D2B" w:rsidRDefault="00D920C3" w:rsidP="00D920C3">
      <w:pPr>
        <w:overflowPunct w:val="0"/>
        <w:autoSpaceDE w:val="0"/>
        <w:autoSpaceDN w:val="0"/>
        <w:adjustRightInd w:val="0"/>
        <w:spacing w:line="240" w:lineRule="auto"/>
        <w:textAlignment w:val="baseline"/>
        <w:rPr>
          <w:rFonts w:ascii="Marianne" w:hAnsi="Marianne" w:cs="Calibri Light"/>
          <w:sz w:val="18"/>
          <w:szCs w:val="18"/>
        </w:rPr>
      </w:pPr>
    </w:p>
    <w:p w14:paraId="5649EF2D" w14:textId="77777777" w:rsidR="00D920C3" w:rsidRPr="00C53D2B" w:rsidRDefault="00D920C3" w:rsidP="00D920C3">
      <w:pPr>
        <w:pBdr>
          <w:top w:val="single" w:sz="4" w:space="1" w:color="auto"/>
          <w:left w:val="single" w:sz="4" w:space="4" w:color="auto"/>
          <w:bottom w:val="single" w:sz="4" w:space="1" w:color="auto"/>
          <w:right w:val="single" w:sz="4" w:space="4" w:color="auto"/>
        </w:pBdr>
        <w:overflowPunct w:val="0"/>
        <w:autoSpaceDE w:val="0"/>
        <w:autoSpaceDN w:val="0"/>
        <w:adjustRightInd w:val="0"/>
        <w:spacing w:line="240" w:lineRule="auto"/>
        <w:jc w:val="center"/>
        <w:textAlignment w:val="baseline"/>
        <w:rPr>
          <w:rFonts w:ascii="Marianne" w:hAnsi="Marianne" w:cs="Calibri Light"/>
          <w:b/>
          <w:bCs/>
          <w:sz w:val="18"/>
          <w:szCs w:val="18"/>
        </w:rPr>
      </w:pPr>
      <w:r w:rsidRPr="00C53D2B">
        <w:rPr>
          <w:rFonts w:ascii="Marianne" w:hAnsi="Marianne" w:cs="Calibri Light"/>
          <w:b/>
          <w:bCs/>
          <w:sz w:val="18"/>
          <w:szCs w:val="18"/>
        </w:rPr>
        <w:t xml:space="preserve">Acceptation de l’offre </w:t>
      </w:r>
    </w:p>
    <w:p w14:paraId="6D6975F9" w14:textId="77777777" w:rsidR="00D920C3" w:rsidRPr="00C53D2B" w:rsidRDefault="00D920C3" w:rsidP="00D920C3">
      <w:pPr>
        <w:pBdr>
          <w:top w:val="single" w:sz="4" w:space="1" w:color="auto"/>
          <w:left w:val="single" w:sz="4" w:space="4" w:color="auto"/>
          <w:bottom w:val="single" w:sz="4" w:space="1" w:color="auto"/>
          <w:right w:val="single" w:sz="4" w:space="4" w:color="auto"/>
        </w:pBdr>
        <w:overflowPunct w:val="0"/>
        <w:autoSpaceDE w:val="0"/>
        <w:autoSpaceDN w:val="0"/>
        <w:adjustRightInd w:val="0"/>
        <w:spacing w:line="240" w:lineRule="auto"/>
        <w:textAlignment w:val="baseline"/>
        <w:rPr>
          <w:rFonts w:ascii="Marianne" w:hAnsi="Marianne" w:cs="Calibri Light"/>
          <w:sz w:val="18"/>
          <w:szCs w:val="18"/>
        </w:rPr>
      </w:pPr>
      <w:r w:rsidRPr="00C53D2B">
        <w:rPr>
          <w:rFonts w:ascii="Marianne" w:hAnsi="Marianne" w:cs="Calibri Light"/>
          <w:sz w:val="18"/>
          <w:szCs w:val="18"/>
        </w:rPr>
        <w:t>Est acceptée la présente offre pour valoir acte d’engagement</w:t>
      </w:r>
    </w:p>
    <w:p w14:paraId="01DFCF7E" w14:textId="77777777" w:rsidR="00D920C3" w:rsidRPr="00C53D2B" w:rsidRDefault="00D920C3" w:rsidP="00D920C3">
      <w:pPr>
        <w:pBdr>
          <w:top w:val="single" w:sz="4" w:space="1" w:color="auto"/>
          <w:left w:val="single" w:sz="4" w:space="4" w:color="auto"/>
          <w:bottom w:val="single" w:sz="4" w:space="1" w:color="auto"/>
          <w:right w:val="single" w:sz="4" w:space="4" w:color="auto"/>
        </w:pBdr>
        <w:overflowPunct w:val="0"/>
        <w:autoSpaceDE w:val="0"/>
        <w:autoSpaceDN w:val="0"/>
        <w:adjustRightInd w:val="0"/>
        <w:spacing w:line="240" w:lineRule="auto"/>
        <w:textAlignment w:val="baseline"/>
        <w:rPr>
          <w:rFonts w:ascii="Marianne" w:hAnsi="Marianne" w:cs="Calibri Light"/>
          <w:sz w:val="18"/>
          <w:szCs w:val="18"/>
        </w:rPr>
      </w:pPr>
      <w:r w:rsidRPr="00C53D2B">
        <w:rPr>
          <w:rFonts w:ascii="Marianne" w:hAnsi="Marianne" w:cs="Calibri Light"/>
          <w:sz w:val="18"/>
          <w:szCs w:val="18"/>
        </w:rPr>
        <w:t>Le Pouvoir adjudicateur</w:t>
      </w:r>
    </w:p>
    <w:p w14:paraId="0227B5F9" w14:textId="77777777" w:rsidR="00D920C3" w:rsidRPr="00C53D2B" w:rsidRDefault="00D920C3" w:rsidP="00D920C3">
      <w:pPr>
        <w:pBdr>
          <w:top w:val="single" w:sz="4" w:space="1" w:color="auto"/>
          <w:left w:val="single" w:sz="4" w:space="4" w:color="auto"/>
          <w:bottom w:val="single" w:sz="4" w:space="1" w:color="auto"/>
          <w:right w:val="single" w:sz="4" w:space="4" w:color="auto"/>
        </w:pBdr>
        <w:overflowPunct w:val="0"/>
        <w:autoSpaceDE w:val="0"/>
        <w:autoSpaceDN w:val="0"/>
        <w:adjustRightInd w:val="0"/>
        <w:spacing w:line="240" w:lineRule="auto"/>
        <w:textAlignment w:val="baseline"/>
        <w:rPr>
          <w:rFonts w:ascii="Marianne" w:hAnsi="Marianne" w:cs="Calibri Light"/>
          <w:sz w:val="18"/>
          <w:szCs w:val="18"/>
        </w:rPr>
      </w:pPr>
      <w:r w:rsidRPr="00C53D2B">
        <w:rPr>
          <w:rFonts w:ascii="Marianne" w:hAnsi="Marianne" w:cs="Calibri Light"/>
          <w:sz w:val="18"/>
          <w:szCs w:val="18"/>
        </w:rPr>
        <w:t>Le Kremlin Bicêtre, le</w:t>
      </w:r>
    </w:p>
    <w:p w14:paraId="487CB07B" w14:textId="77777777" w:rsidR="00D920C3" w:rsidRPr="00C53D2B" w:rsidRDefault="00D920C3" w:rsidP="00D920C3">
      <w:pPr>
        <w:pBdr>
          <w:top w:val="single" w:sz="4" w:space="1" w:color="auto"/>
          <w:left w:val="single" w:sz="4" w:space="4" w:color="auto"/>
          <w:bottom w:val="single" w:sz="4" w:space="1" w:color="auto"/>
          <w:right w:val="single" w:sz="4" w:space="4" w:color="auto"/>
        </w:pBdr>
        <w:overflowPunct w:val="0"/>
        <w:autoSpaceDE w:val="0"/>
        <w:autoSpaceDN w:val="0"/>
        <w:adjustRightInd w:val="0"/>
        <w:spacing w:line="240" w:lineRule="auto"/>
        <w:textAlignment w:val="baseline"/>
        <w:rPr>
          <w:rFonts w:ascii="Marianne" w:hAnsi="Marianne" w:cs="Calibri Light"/>
          <w:sz w:val="18"/>
          <w:szCs w:val="18"/>
        </w:rPr>
      </w:pPr>
    </w:p>
    <w:p w14:paraId="728B30CC" w14:textId="77777777" w:rsidR="00AA2042" w:rsidRPr="00C53D2B" w:rsidRDefault="00AA2042" w:rsidP="00D920C3">
      <w:pPr>
        <w:pBdr>
          <w:top w:val="single" w:sz="4" w:space="1" w:color="auto"/>
          <w:left w:val="single" w:sz="4" w:space="4" w:color="auto"/>
          <w:bottom w:val="single" w:sz="4" w:space="1" w:color="auto"/>
          <w:right w:val="single" w:sz="4" w:space="4" w:color="auto"/>
        </w:pBdr>
        <w:overflowPunct w:val="0"/>
        <w:autoSpaceDE w:val="0"/>
        <w:autoSpaceDN w:val="0"/>
        <w:adjustRightInd w:val="0"/>
        <w:spacing w:line="240" w:lineRule="auto"/>
        <w:textAlignment w:val="baseline"/>
        <w:rPr>
          <w:rFonts w:ascii="Marianne" w:hAnsi="Marianne" w:cs="Calibri Light"/>
          <w:sz w:val="18"/>
          <w:szCs w:val="18"/>
        </w:rPr>
      </w:pPr>
    </w:p>
    <w:p w14:paraId="60DBFDAA" w14:textId="77777777" w:rsidR="00AA2042" w:rsidRPr="00C53D2B" w:rsidRDefault="00AA2042" w:rsidP="00D920C3">
      <w:pPr>
        <w:pBdr>
          <w:top w:val="single" w:sz="4" w:space="1" w:color="auto"/>
          <w:left w:val="single" w:sz="4" w:space="4" w:color="auto"/>
          <w:bottom w:val="single" w:sz="4" w:space="1" w:color="auto"/>
          <w:right w:val="single" w:sz="4" w:space="4" w:color="auto"/>
        </w:pBdr>
        <w:overflowPunct w:val="0"/>
        <w:autoSpaceDE w:val="0"/>
        <w:autoSpaceDN w:val="0"/>
        <w:adjustRightInd w:val="0"/>
        <w:spacing w:line="240" w:lineRule="auto"/>
        <w:textAlignment w:val="baseline"/>
        <w:rPr>
          <w:rFonts w:ascii="Marianne" w:hAnsi="Marianne" w:cs="Calibri Light"/>
          <w:sz w:val="18"/>
          <w:szCs w:val="18"/>
        </w:rPr>
      </w:pPr>
    </w:p>
    <w:p w14:paraId="729F50D3" w14:textId="77777777" w:rsidR="00D920C3" w:rsidRPr="00C53D2B" w:rsidRDefault="00D920C3" w:rsidP="00D920C3">
      <w:pPr>
        <w:pBdr>
          <w:top w:val="single" w:sz="4" w:space="1" w:color="auto"/>
          <w:left w:val="single" w:sz="4" w:space="4" w:color="auto"/>
          <w:bottom w:val="single" w:sz="4" w:space="1" w:color="auto"/>
          <w:right w:val="single" w:sz="4" w:space="4" w:color="auto"/>
        </w:pBdr>
        <w:overflowPunct w:val="0"/>
        <w:autoSpaceDE w:val="0"/>
        <w:autoSpaceDN w:val="0"/>
        <w:adjustRightInd w:val="0"/>
        <w:spacing w:line="240" w:lineRule="auto"/>
        <w:textAlignment w:val="baseline"/>
        <w:rPr>
          <w:rFonts w:ascii="Marianne" w:hAnsi="Marianne" w:cs="Calibri Light"/>
          <w:sz w:val="18"/>
          <w:szCs w:val="18"/>
        </w:rPr>
      </w:pPr>
    </w:p>
    <w:p w14:paraId="64ECA855" w14:textId="77777777" w:rsidR="00D920C3" w:rsidRPr="00C53D2B" w:rsidRDefault="00D920C3" w:rsidP="00D920C3">
      <w:pPr>
        <w:overflowPunct w:val="0"/>
        <w:autoSpaceDE w:val="0"/>
        <w:autoSpaceDN w:val="0"/>
        <w:adjustRightInd w:val="0"/>
        <w:spacing w:line="240" w:lineRule="auto"/>
        <w:textAlignment w:val="baseline"/>
        <w:rPr>
          <w:rFonts w:ascii="Marianne" w:hAnsi="Marianne" w:cs="Calibri Light"/>
          <w:sz w:val="18"/>
          <w:szCs w:val="18"/>
        </w:rPr>
      </w:pPr>
    </w:p>
    <w:p w14:paraId="6602C47B" w14:textId="77777777" w:rsidR="00AA2042" w:rsidRPr="00C53D2B" w:rsidRDefault="00AA2042" w:rsidP="00D920C3">
      <w:pPr>
        <w:overflowPunct w:val="0"/>
        <w:autoSpaceDE w:val="0"/>
        <w:autoSpaceDN w:val="0"/>
        <w:adjustRightInd w:val="0"/>
        <w:spacing w:line="240" w:lineRule="auto"/>
        <w:textAlignment w:val="baseline"/>
        <w:rPr>
          <w:rFonts w:ascii="Marianne" w:hAnsi="Marianne" w:cs="Calibri Light"/>
          <w:sz w:val="18"/>
          <w:szCs w:val="18"/>
        </w:rPr>
      </w:pPr>
    </w:p>
    <w:p w14:paraId="13388957" w14:textId="77777777" w:rsidR="00D920C3" w:rsidRPr="00C53D2B" w:rsidRDefault="00D920C3" w:rsidP="00D920C3">
      <w:pPr>
        <w:pBdr>
          <w:top w:val="single" w:sz="4" w:space="1" w:color="auto"/>
          <w:left w:val="single" w:sz="4" w:space="4" w:color="auto"/>
          <w:bottom w:val="single" w:sz="4" w:space="0" w:color="auto"/>
          <w:right w:val="single" w:sz="4" w:space="4" w:color="auto"/>
        </w:pBdr>
        <w:overflowPunct w:val="0"/>
        <w:autoSpaceDE w:val="0"/>
        <w:autoSpaceDN w:val="0"/>
        <w:adjustRightInd w:val="0"/>
        <w:spacing w:line="240" w:lineRule="auto"/>
        <w:jc w:val="center"/>
        <w:textAlignment w:val="baseline"/>
        <w:rPr>
          <w:rFonts w:ascii="Marianne" w:hAnsi="Marianne" w:cs="Calibri Light"/>
          <w:b/>
          <w:bCs/>
          <w:sz w:val="18"/>
          <w:szCs w:val="18"/>
        </w:rPr>
      </w:pPr>
      <w:r w:rsidRPr="00C53D2B">
        <w:rPr>
          <w:rFonts w:ascii="Marianne" w:hAnsi="Marianne" w:cs="Calibri Light"/>
          <w:b/>
          <w:bCs/>
          <w:sz w:val="18"/>
          <w:szCs w:val="18"/>
        </w:rPr>
        <w:t>Date d’effet du marché</w:t>
      </w:r>
      <w:r w:rsidR="00224CBB" w:rsidRPr="00C53D2B">
        <w:rPr>
          <w:rFonts w:ascii="Marianne" w:hAnsi="Marianne" w:cs="Calibri Light"/>
          <w:b/>
          <w:bCs/>
          <w:sz w:val="18"/>
          <w:szCs w:val="18"/>
        </w:rPr>
        <w:t xml:space="preserve"> </w:t>
      </w:r>
      <w:r w:rsidR="00224CBB" w:rsidRPr="00C53D2B">
        <w:rPr>
          <w:rFonts w:ascii="Marianne" w:hAnsi="Marianne" w:cs="Calibri Light"/>
          <w:b/>
          <w:sz w:val="18"/>
          <w:szCs w:val="18"/>
        </w:rPr>
        <w:t>(à remplir par le pouvoir adjudicateur)</w:t>
      </w:r>
    </w:p>
    <w:p w14:paraId="7AF97C3C" w14:textId="77777777" w:rsidR="00224CBB" w:rsidRPr="00C53D2B" w:rsidRDefault="00224CBB" w:rsidP="00224CBB">
      <w:pPr>
        <w:pBdr>
          <w:top w:val="single" w:sz="4" w:space="1" w:color="auto"/>
          <w:left w:val="single" w:sz="4" w:space="4" w:color="auto"/>
          <w:bottom w:val="single" w:sz="4" w:space="0" w:color="auto"/>
          <w:right w:val="single" w:sz="4" w:space="4" w:color="auto"/>
        </w:pBdr>
        <w:overflowPunct w:val="0"/>
        <w:autoSpaceDE w:val="0"/>
        <w:autoSpaceDN w:val="0"/>
        <w:adjustRightInd w:val="0"/>
        <w:spacing w:line="240" w:lineRule="auto"/>
        <w:textAlignment w:val="baseline"/>
        <w:rPr>
          <w:rFonts w:ascii="Marianne" w:hAnsi="Marianne" w:cs="Calibri Light"/>
          <w:sz w:val="18"/>
          <w:szCs w:val="18"/>
        </w:rPr>
      </w:pPr>
    </w:p>
    <w:p w14:paraId="501FFB63" w14:textId="77777777" w:rsidR="00224CBB" w:rsidRPr="00C53D2B" w:rsidRDefault="00224CBB" w:rsidP="00224CBB">
      <w:pPr>
        <w:pBdr>
          <w:top w:val="single" w:sz="4" w:space="1" w:color="auto"/>
          <w:left w:val="single" w:sz="4" w:space="4" w:color="auto"/>
          <w:bottom w:val="single" w:sz="4" w:space="0" w:color="auto"/>
          <w:right w:val="single" w:sz="4" w:space="4" w:color="auto"/>
        </w:pBdr>
        <w:overflowPunct w:val="0"/>
        <w:autoSpaceDE w:val="0"/>
        <w:autoSpaceDN w:val="0"/>
        <w:adjustRightInd w:val="0"/>
        <w:spacing w:line="240" w:lineRule="auto"/>
        <w:textAlignment w:val="baseline"/>
        <w:rPr>
          <w:rFonts w:ascii="Marianne" w:hAnsi="Marianne" w:cs="Calibri Light"/>
          <w:sz w:val="18"/>
          <w:szCs w:val="18"/>
        </w:rPr>
      </w:pPr>
      <w:r w:rsidRPr="00C53D2B">
        <w:rPr>
          <w:rFonts w:ascii="Marianne" w:hAnsi="Marianne" w:cs="Calibri Light"/>
          <w:sz w:val="18"/>
          <w:szCs w:val="18"/>
        </w:rPr>
        <w:t xml:space="preserve">Reçue notification du marché, le </w:t>
      </w:r>
    </w:p>
    <w:p w14:paraId="75FBECE3" w14:textId="77777777" w:rsidR="00224CBB" w:rsidRPr="00C53D2B" w:rsidRDefault="00224CBB" w:rsidP="00224CBB">
      <w:pPr>
        <w:pBdr>
          <w:top w:val="single" w:sz="4" w:space="1" w:color="auto"/>
          <w:left w:val="single" w:sz="4" w:space="4" w:color="auto"/>
          <w:bottom w:val="single" w:sz="4" w:space="0" w:color="auto"/>
          <w:right w:val="single" w:sz="4" w:space="4" w:color="auto"/>
        </w:pBdr>
        <w:overflowPunct w:val="0"/>
        <w:autoSpaceDE w:val="0"/>
        <w:autoSpaceDN w:val="0"/>
        <w:adjustRightInd w:val="0"/>
        <w:spacing w:line="240" w:lineRule="auto"/>
        <w:textAlignment w:val="baseline"/>
        <w:rPr>
          <w:rFonts w:ascii="Marianne" w:hAnsi="Marianne" w:cs="Calibri Light"/>
          <w:sz w:val="18"/>
          <w:szCs w:val="18"/>
        </w:rPr>
      </w:pPr>
    </w:p>
    <w:p w14:paraId="5CBBBE31" w14:textId="77777777" w:rsidR="00224CBB" w:rsidRPr="00C53D2B" w:rsidRDefault="00224CBB" w:rsidP="00224CBB">
      <w:pPr>
        <w:pBdr>
          <w:top w:val="single" w:sz="4" w:space="1" w:color="auto"/>
          <w:left w:val="single" w:sz="4" w:space="4" w:color="auto"/>
          <w:bottom w:val="single" w:sz="4" w:space="0" w:color="auto"/>
          <w:right w:val="single" w:sz="4" w:space="4" w:color="auto"/>
        </w:pBdr>
        <w:overflowPunct w:val="0"/>
        <w:autoSpaceDE w:val="0"/>
        <w:autoSpaceDN w:val="0"/>
        <w:adjustRightInd w:val="0"/>
        <w:spacing w:line="240" w:lineRule="auto"/>
        <w:textAlignment w:val="baseline"/>
        <w:rPr>
          <w:rFonts w:ascii="Marianne" w:hAnsi="Marianne" w:cs="Calibri Light"/>
          <w:sz w:val="18"/>
          <w:szCs w:val="18"/>
        </w:rPr>
      </w:pPr>
      <w:r w:rsidRPr="00C53D2B">
        <w:rPr>
          <w:rFonts w:ascii="Marianne" w:hAnsi="Marianne" w:cs="Calibri Light"/>
          <w:sz w:val="18"/>
          <w:szCs w:val="18"/>
        </w:rPr>
        <w:t>- reçue en main propre (joindre le bordereau de remise de l’AE)</w:t>
      </w:r>
    </w:p>
    <w:p w14:paraId="297C5636" w14:textId="77777777" w:rsidR="00224CBB" w:rsidRPr="00C53D2B" w:rsidRDefault="00224CBB" w:rsidP="00224CBB">
      <w:pPr>
        <w:pBdr>
          <w:top w:val="single" w:sz="4" w:space="1" w:color="auto"/>
          <w:left w:val="single" w:sz="4" w:space="4" w:color="auto"/>
          <w:bottom w:val="single" w:sz="4" w:space="0" w:color="auto"/>
          <w:right w:val="single" w:sz="4" w:space="4" w:color="auto"/>
        </w:pBdr>
        <w:overflowPunct w:val="0"/>
        <w:autoSpaceDE w:val="0"/>
        <w:autoSpaceDN w:val="0"/>
        <w:adjustRightInd w:val="0"/>
        <w:spacing w:line="240" w:lineRule="auto"/>
        <w:textAlignment w:val="baseline"/>
        <w:rPr>
          <w:rFonts w:ascii="Marianne" w:hAnsi="Marianne" w:cs="Calibri Light"/>
          <w:sz w:val="18"/>
          <w:szCs w:val="18"/>
        </w:rPr>
      </w:pPr>
    </w:p>
    <w:p w14:paraId="22042B7D" w14:textId="77777777" w:rsidR="00224CBB" w:rsidRPr="00C53D2B" w:rsidRDefault="00224CBB" w:rsidP="00224CBB">
      <w:pPr>
        <w:pBdr>
          <w:top w:val="single" w:sz="4" w:space="1" w:color="auto"/>
          <w:left w:val="single" w:sz="4" w:space="4" w:color="auto"/>
          <w:bottom w:val="single" w:sz="4" w:space="0" w:color="auto"/>
          <w:right w:val="single" w:sz="4" w:space="4" w:color="auto"/>
        </w:pBdr>
        <w:overflowPunct w:val="0"/>
        <w:autoSpaceDE w:val="0"/>
        <w:autoSpaceDN w:val="0"/>
        <w:adjustRightInd w:val="0"/>
        <w:spacing w:line="240" w:lineRule="auto"/>
        <w:textAlignment w:val="baseline"/>
        <w:rPr>
          <w:rFonts w:ascii="Marianne" w:hAnsi="Marianne" w:cs="Calibri Light"/>
          <w:sz w:val="18"/>
          <w:szCs w:val="18"/>
        </w:rPr>
      </w:pPr>
      <w:r w:rsidRPr="00C53D2B">
        <w:rPr>
          <w:rFonts w:ascii="Marianne" w:hAnsi="Marianne" w:cs="Calibri Light"/>
          <w:sz w:val="18"/>
          <w:szCs w:val="18"/>
        </w:rPr>
        <w:t xml:space="preserve">- reçue par voie postale ou par voie dématérialisée (joindre l’accusé de réception)  </w:t>
      </w:r>
    </w:p>
    <w:p w14:paraId="15051408" w14:textId="77777777" w:rsidR="00224CBB" w:rsidRPr="00C53D2B" w:rsidRDefault="00224CBB" w:rsidP="00D920C3">
      <w:pPr>
        <w:pBdr>
          <w:top w:val="single" w:sz="4" w:space="1" w:color="auto"/>
          <w:left w:val="single" w:sz="4" w:space="4" w:color="auto"/>
          <w:bottom w:val="single" w:sz="4" w:space="0" w:color="auto"/>
          <w:right w:val="single" w:sz="4" w:space="4" w:color="auto"/>
        </w:pBdr>
        <w:overflowPunct w:val="0"/>
        <w:autoSpaceDE w:val="0"/>
        <w:autoSpaceDN w:val="0"/>
        <w:adjustRightInd w:val="0"/>
        <w:spacing w:line="240" w:lineRule="auto"/>
        <w:textAlignment w:val="baseline"/>
        <w:rPr>
          <w:rFonts w:ascii="Marianne" w:hAnsi="Marianne" w:cs="Calibri Light"/>
          <w:sz w:val="18"/>
          <w:szCs w:val="18"/>
        </w:rPr>
      </w:pPr>
    </w:p>
    <w:p w14:paraId="7EDE4487" w14:textId="77777777" w:rsidR="00D920C3" w:rsidRPr="00C53D2B" w:rsidRDefault="00D920C3" w:rsidP="00D920C3">
      <w:pPr>
        <w:pBdr>
          <w:top w:val="single" w:sz="4" w:space="1" w:color="auto"/>
          <w:left w:val="single" w:sz="4" w:space="4" w:color="auto"/>
          <w:bottom w:val="single" w:sz="4" w:space="0" w:color="auto"/>
          <w:right w:val="single" w:sz="4" w:space="4" w:color="auto"/>
        </w:pBdr>
        <w:overflowPunct w:val="0"/>
        <w:autoSpaceDE w:val="0"/>
        <w:autoSpaceDN w:val="0"/>
        <w:adjustRightInd w:val="0"/>
        <w:spacing w:line="240" w:lineRule="auto"/>
        <w:textAlignment w:val="baseline"/>
        <w:rPr>
          <w:rFonts w:ascii="Marianne" w:hAnsi="Marianne" w:cs="Calibri Light"/>
          <w:sz w:val="18"/>
          <w:szCs w:val="18"/>
        </w:rPr>
      </w:pPr>
    </w:p>
    <w:p w14:paraId="2FF7F624" w14:textId="77777777" w:rsidR="00D920C3" w:rsidRPr="00C53D2B" w:rsidRDefault="00D920C3" w:rsidP="00D920C3">
      <w:pPr>
        <w:pBdr>
          <w:top w:val="single" w:sz="4" w:space="1" w:color="auto"/>
          <w:left w:val="single" w:sz="4" w:space="4" w:color="auto"/>
          <w:bottom w:val="single" w:sz="4" w:space="0" w:color="auto"/>
          <w:right w:val="single" w:sz="4" w:space="4" w:color="auto"/>
        </w:pBdr>
        <w:overflowPunct w:val="0"/>
        <w:autoSpaceDE w:val="0"/>
        <w:autoSpaceDN w:val="0"/>
        <w:adjustRightInd w:val="0"/>
        <w:spacing w:line="240" w:lineRule="auto"/>
        <w:textAlignment w:val="baseline"/>
        <w:rPr>
          <w:rFonts w:ascii="Marianne" w:hAnsi="Marianne" w:cs="Calibri Light"/>
          <w:sz w:val="18"/>
          <w:szCs w:val="18"/>
        </w:rPr>
      </w:pPr>
    </w:p>
    <w:p w14:paraId="7F6A62E3" w14:textId="0FCD2137" w:rsidR="00312A1D" w:rsidRPr="00C53D2B" w:rsidRDefault="00C23C30" w:rsidP="00C03D40">
      <w:pPr>
        <w:spacing w:before="0" w:after="120" w:line="240" w:lineRule="auto"/>
        <w:rPr>
          <w:rFonts w:ascii="Marianne" w:hAnsi="Marianne" w:cs="Calibri Light"/>
          <w:b/>
          <w:bCs/>
          <w:sz w:val="18"/>
          <w:szCs w:val="18"/>
        </w:rPr>
      </w:pPr>
      <w:ins w:id="22" w:author="LALYRE Katleen" w:date="2025-07-28T15:48:00Z" w16du:dateUtc="2025-07-28T13:48:00Z">
        <w:r>
          <w:rPr>
            <w:rFonts w:ascii="Marianne" w:hAnsi="Marianne" w:cs="Calibri Light"/>
            <w:b/>
            <w:bCs/>
            <w:sz w:val="18"/>
            <w:szCs w:val="18"/>
          </w:rPr>
          <w:t>.</w:t>
        </w:r>
      </w:ins>
    </w:p>
    <w:sectPr w:rsidR="00312A1D" w:rsidRPr="00C53D2B" w:rsidSect="00FE3EFA">
      <w:footerReference w:type="even" r:id="rId9"/>
      <w:footerReference w:type="default" r:id="rId10"/>
      <w:type w:val="continuous"/>
      <w:pgSz w:w="11907" w:h="16840"/>
      <w:pgMar w:top="992" w:right="1418" w:bottom="851" w:left="1418" w:header="851" w:footer="85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16F1C9" w14:textId="77777777" w:rsidR="008D3B5B" w:rsidRDefault="008D3B5B">
      <w:r>
        <w:separator/>
      </w:r>
    </w:p>
  </w:endnote>
  <w:endnote w:type="continuationSeparator" w:id="0">
    <w:p w14:paraId="463972B4" w14:textId="77777777" w:rsidR="008D3B5B" w:rsidRDefault="008D3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Univers (WN)">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2DE1B" w14:textId="77777777" w:rsidR="00395A98" w:rsidRDefault="00395A98" w:rsidP="0052047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C44F6B">
      <w:rPr>
        <w:rStyle w:val="Numrodepage"/>
        <w:noProof/>
      </w:rPr>
      <w:t>10</w:t>
    </w:r>
    <w:r>
      <w:rPr>
        <w:rStyle w:val="Numrodepage"/>
      </w:rPr>
      <w:fldChar w:fldCharType="end"/>
    </w:r>
  </w:p>
  <w:p w14:paraId="40CF6B0E" w14:textId="77777777" w:rsidR="00395A98" w:rsidRDefault="00395A98" w:rsidP="000E516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69F85" w14:textId="47BD81C4" w:rsidR="00C53D2B" w:rsidRPr="00507D3B" w:rsidRDefault="00C53D2B" w:rsidP="00C53D2B">
    <w:pPr>
      <w:spacing w:before="21"/>
      <w:ind w:left="20"/>
      <w:rPr>
        <w:rFonts w:ascii="Marianne" w:hAnsi="Marianne"/>
        <w:sz w:val="16"/>
      </w:rPr>
    </w:pPr>
    <w:r w:rsidRPr="00507D3B">
      <w:rPr>
        <w:rFonts w:ascii="Marianne" w:hAnsi="Marianne"/>
        <w:color w:val="7E7E7E"/>
        <w:sz w:val="16"/>
      </w:rPr>
      <w:t>APIJ</w:t>
    </w:r>
    <w:r w:rsidRPr="00507D3B">
      <w:rPr>
        <w:rFonts w:ascii="Marianne" w:hAnsi="Marianne"/>
        <w:color w:val="7E7E7E"/>
        <w:spacing w:val="-5"/>
        <w:sz w:val="16"/>
      </w:rPr>
      <w:t xml:space="preserve"> </w:t>
    </w:r>
    <w:r w:rsidRPr="00507D3B">
      <w:rPr>
        <w:rFonts w:ascii="Marianne" w:hAnsi="Marianne"/>
        <w:color w:val="7E7E7E"/>
        <w:sz w:val="16"/>
      </w:rPr>
      <w:t>–</w:t>
    </w:r>
    <w:r w:rsidRPr="00507D3B">
      <w:rPr>
        <w:rFonts w:ascii="Marianne" w:hAnsi="Marianne"/>
        <w:color w:val="7E7E7E"/>
        <w:spacing w:val="-4"/>
        <w:sz w:val="16"/>
      </w:rPr>
      <w:t xml:space="preserve"> </w:t>
    </w:r>
    <w:r w:rsidRPr="00507D3B">
      <w:rPr>
        <w:rFonts w:ascii="Marianne" w:hAnsi="Marianne"/>
        <w:color w:val="7E7E7E"/>
        <w:sz w:val="16"/>
      </w:rPr>
      <w:t>AC</w:t>
    </w:r>
    <w:r w:rsidRPr="00507D3B">
      <w:rPr>
        <w:rFonts w:ascii="Marianne" w:hAnsi="Marianne"/>
        <w:color w:val="7E7E7E"/>
        <w:spacing w:val="-4"/>
        <w:sz w:val="16"/>
      </w:rPr>
      <w:t xml:space="preserve"> </w:t>
    </w:r>
    <w:r>
      <w:rPr>
        <w:rFonts w:ascii="Marianne" w:hAnsi="Marianne"/>
        <w:color w:val="7E7E7E"/>
        <w:sz w:val="16"/>
      </w:rPr>
      <w:t>CSPS</w:t>
    </w:r>
    <w:r w:rsidRPr="00507D3B">
      <w:rPr>
        <w:rFonts w:ascii="Marianne" w:hAnsi="Marianne"/>
        <w:color w:val="7E7E7E"/>
        <w:spacing w:val="-3"/>
        <w:sz w:val="16"/>
      </w:rPr>
      <w:t xml:space="preserve"> </w:t>
    </w:r>
    <w:r w:rsidRPr="00507D3B">
      <w:rPr>
        <w:rFonts w:ascii="Marianne" w:hAnsi="Marianne"/>
        <w:color w:val="7E7E7E"/>
        <w:sz w:val="16"/>
      </w:rPr>
      <w:t>MISSION QSL –</w:t>
    </w:r>
    <w:r w:rsidRPr="00507D3B">
      <w:rPr>
        <w:rFonts w:ascii="Marianne" w:hAnsi="Marianne"/>
        <w:color w:val="7E7E7E"/>
        <w:spacing w:val="-4"/>
        <w:sz w:val="16"/>
      </w:rPr>
      <w:t xml:space="preserve"> </w:t>
    </w:r>
    <w:r>
      <w:rPr>
        <w:rFonts w:ascii="Marianne" w:hAnsi="Marianne"/>
        <w:color w:val="7E7E7E"/>
        <w:spacing w:val="-4"/>
        <w:sz w:val="16"/>
      </w:rPr>
      <w:t>ACTE D’ENGAGEMENT (AE)</w:t>
    </w:r>
    <w:r w:rsidRPr="00507D3B">
      <w:rPr>
        <w:rFonts w:ascii="Marianne" w:hAnsi="Marianne"/>
        <w:color w:val="7E7E7E"/>
        <w:spacing w:val="-4"/>
        <w:sz w:val="16"/>
      </w:rPr>
      <w:t xml:space="preserve"> </w:t>
    </w:r>
    <w:r w:rsidRPr="00507D3B">
      <w:rPr>
        <w:rFonts w:ascii="Marianne" w:hAnsi="Marianne"/>
        <w:color w:val="7E7E7E"/>
        <w:sz w:val="16"/>
      </w:rPr>
      <w:t>-</w:t>
    </w:r>
    <w:r w:rsidRPr="00507D3B">
      <w:rPr>
        <w:rFonts w:ascii="Marianne" w:hAnsi="Marianne"/>
        <w:color w:val="7E7E7E"/>
        <w:spacing w:val="-6"/>
        <w:sz w:val="16"/>
      </w:rPr>
      <w:t xml:space="preserve"> </w:t>
    </w:r>
    <w:r w:rsidRPr="00507D3B">
      <w:rPr>
        <w:rFonts w:ascii="Marianne" w:hAnsi="Marianne"/>
        <w:color w:val="7E7E7E"/>
        <w:sz w:val="16"/>
      </w:rPr>
      <w:t>Page</w:t>
    </w:r>
    <w:r w:rsidRPr="00507D3B">
      <w:rPr>
        <w:rFonts w:ascii="Marianne" w:hAnsi="Marianne"/>
        <w:color w:val="7E7E7E"/>
        <w:spacing w:val="-4"/>
        <w:sz w:val="16"/>
      </w:rPr>
      <w:t xml:space="preserve"> </w:t>
    </w:r>
    <w:r w:rsidRPr="00507D3B">
      <w:rPr>
        <w:rFonts w:ascii="Marianne" w:hAnsi="Marianne"/>
        <w:color w:val="7E7E7E"/>
        <w:sz w:val="16"/>
      </w:rPr>
      <w:fldChar w:fldCharType="begin"/>
    </w:r>
    <w:r w:rsidRPr="00507D3B">
      <w:rPr>
        <w:rFonts w:ascii="Marianne" w:hAnsi="Marianne"/>
        <w:color w:val="7E7E7E"/>
        <w:sz w:val="16"/>
      </w:rPr>
      <w:instrText xml:space="preserve"> PAGE </w:instrText>
    </w:r>
    <w:r w:rsidRPr="00507D3B">
      <w:rPr>
        <w:rFonts w:ascii="Marianne" w:hAnsi="Marianne"/>
        <w:color w:val="7E7E7E"/>
        <w:sz w:val="16"/>
      </w:rPr>
      <w:fldChar w:fldCharType="separate"/>
    </w:r>
    <w:r>
      <w:rPr>
        <w:rFonts w:ascii="Marianne" w:hAnsi="Marianne"/>
        <w:color w:val="7E7E7E"/>
        <w:sz w:val="16"/>
      </w:rPr>
      <w:t>2</w:t>
    </w:r>
    <w:r w:rsidRPr="00507D3B">
      <w:rPr>
        <w:rFonts w:ascii="Marianne" w:hAnsi="Marianne"/>
        <w:color w:val="7E7E7E"/>
        <w:sz w:val="16"/>
      </w:rPr>
      <w:fldChar w:fldCharType="end"/>
    </w:r>
    <w:r w:rsidRPr="00507D3B">
      <w:rPr>
        <w:rFonts w:ascii="Marianne" w:hAnsi="Marianne"/>
        <w:color w:val="7E7E7E"/>
        <w:spacing w:val="-4"/>
        <w:sz w:val="16"/>
      </w:rPr>
      <w:t xml:space="preserve"> </w:t>
    </w:r>
    <w:r w:rsidRPr="00507D3B">
      <w:rPr>
        <w:rFonts w:ascii="Marianne" w:hAnsi="Marianne"/>
        <w:color w:val="7E7E7E"/>
        <w:sz w:val="16"/>
      </w:rPr>
      <w:t>sur</w:t>
    </w:r>
    <w:r w:rsidRPr="00507D3B">
      <w:rPr>
        <w:rFonts w:ascii="Marianne" w:hAnsi="Marianne"/>
        <w:color w:val="7E7E7E"/>
        <w:spacing w:val="-5"/>
        <w:sz w:val="16"/>
      </w:rPr>
      <w:t xml:space="preserve"> </w:t>
    </w:r>
    <w:r w:rsidRPr="00507D3B">
      <w:rPr>
        <w:rFonts w:ascii="Marianne" w:hAnsi="Marianne"/>
        <w:color w:val="7E7E7E"/>
        <w:spacing w:val="-5"/>
        <w:sz w:val="16"/>
      </w:rPr>
      <w:fldChar w:fldCharType="begin"/>
    </w:r>
    <w:r w:rsidRPr="00507D3B">
      <w:rPr>
        <w:rFonts w:ascii="Marianne" w:hAnsi="Marianne"/>
        <w:color w:val="7E7E7E"/>
        <w:spacing w:val="-5"/>
        <w:sz w:val="16"/>
      </w:rPr>
      <w:instrText xml:space="preserve"> NUMPAGES </w:instrText>
    </w:r>
    <w:r w:rsidRPr="00507D3B">
      <w:rPr>
        <w:rFonts w:ascii="Marianne" w:hAnsi="Marianne"/>
        <w:color w:val="7E7E7E"/>
        <w:spacing w:val="-5"/>
        <w:sz w:val="16"/>
      </w:rPr>
      <w:fldChar w:fldCharType="separate"/>
    </w:r>
    <w:r>
      <w:rPr>
        <w:rFonts w:ascii="Marianne" w:hAnsi="Marianne"/>
        <w:color w:val="7E7E7E"/>
        <w:spacing w:val="-5"/>
        <w:sz w:val="16"/>
      </w:rPr>
      <w:t>13</w:t>
    </w:r>
    <w:r w:rsidRPr="00507D3B">
      <w:rPr>
        <w:rFonts w:ascii="Marianne" w:hAnsi="Marianne"/>
        <w:color w:val="7E7E7E"/>
        <w:spacing w:val="-5"/>
        <w:sz w:val="16"/>
      </w:rPr>
      <w:fldChar w:fldCharType="end"/>
    </w:r>
  </w:p>
  <w:p w14:paraId="067A5DCB" w14:textId="5FDC9D27" w:rsidR="00395A98" w:rsidRPr="00701017" w:rsidRDefault="00395A98" w:rsidP="00701017">
    <w:pPr>
      <w:pStyle w:val="Pieddepage"/>
      <w:pBdr>
        <w:top w:val="single" w:sz="4" w:space="1" w:color="auto"/>
      </w:pBdr>
      <w:tabs>
        <w:tab w:val="right" w:pos="9214"/>
      </w:tabs>
      <w:spacing w:before="0"/>
      <w:ind w:right="-1"/>
      <w:jc w:val="right"/>
      <w:rPr>
        <w:rFonts w:ascii="Calibri Light" w:hAnsi="Calibri Light" w:cs="Calibri Light"/>
        <w:color w:val="1F497D"/>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ABA456" w14:textId="77777777" w:rsidR="008D3B5B" w:rsidRDefault="008D3B5B">
      <w:r>
        <w:separator/>
      </w:r>
    </w:p>
  </w:footnote>
  <w:footnote w:type="continuationSeparator" w:id="0">
    <w:p w14:paraId="77E7E8F4" w14:textId="77777777" w:rsidR="008D3B5B" w:rsidRDefault="008D3B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pStyle w:val="retraittableau"/>
      <w:lvlText w:val="*"/>
      <w:lvlJc w:val="left"/>
    </w:lvl>
  </w:abstractNum>
  <w:abstractNum w:abstractNumId="1" w15:restartNumberingAfterBreak="0">
    <w:nsid w:val="0116493D"/>
    <w:multiLevelType w:val="hybridMultilevel"/>
    <w:tmpl w:val="D3A6118C"/>
    <w:lvl w:ilvl="0" w:tplc="040C0005">
      <w:start w:val="1"/>
      <w:numFmt w:val="bullet"/>
      <w:lvlText w:val=""/>
      <w:lvlJc w:val="left"/>
      <w:pPr>
        <w:ind w:left="770" w:hanging="360"/>
      </w:pPr>
      <w:rPr>
        <w:rFonts w:ascii="Wingdings" w:hAnsi="Wingdings"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04EC05BF"/>
    <w:multiLevelType w:val="hybridMultilevel"/>
    <w:tmpl w:val="D7D834B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327150"/>
    <w:multiLevelType w:val="hybridMultilevel"/>
    <w:tmpl w:val="9F92483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19292C"/>
    <w:multiLevelType w:val="multilevel"/>
    <w:tmpl w:val="77AEAD3E"/>
    <w:lvl w:ilvl="0">
      <w:start w:val="8"/>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6" w15:restartNumberingAfterBreak="0">
    <w:nsid w:val="066F0EF5"/>
    <w:multiLevelType w:val="hybridMultilevel"/>
    <w:tmpl w:val="0A7A26D4"/>
    <w:lvl w:ilvl="0" w:tplc="91A054DC">
      <w:numFmt w:val="bullet"/>
      <w:lvlText w:val="-"/>
      <w:lvlJc w:val="left"/>
      <w:pPr>
        <w:ind w:left="720" w:hanging="360"/>
      </w:pPr>
      <w:rPr>
        <w:rFonts w:ascii="Verdana" w:eastAsia="Times New Roman" w:hAnsi="Verdana"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8665ED7"/>
    <w:multiLevelType w:val="hybridMultilevel"/>
    <w:tmpl w:val="41D61A92"/>
    <w:lvl w:ilvl="0" w:tplc="040C0005">
      <w:start w:val="1"/>
      <w:numFmt w:val="bullet"/>
      <w:lvlText w:val=""/>
      <w:lvlJc w:val="left"/>
      <w:pPr>
        <w:tabs>
          <w:tab w:val="num" w:pos="1069"/>
        </w:tabs>
        <w:ind w:left="1069" w:hanging="360"/>
      </w:pPr>
      <w:rPr>
        <w:rFonts w:ascii="Wingdings" w:hAnsi="Wingdings" w:hint="default"/>
        <w:color w:val="auto"/>
      </w:rPr>
    </w:lvl>
    <w:lvl w:ilvl="1" w:tplc="040C0003" w:tentative="1">
      <w:start w:val="1"/>
      <w:numFmt w:val="bullet"/>
      <w:lvlText w:val="o"/>
      <w:lvlJc w:val="left"/>
      <w:pPr>
        <w:tabs>
          <w:tab w:val="num" w:pos="1069"/>
        </w:tabs>
        <w:ind w:left="1069" w:hanging="360"/>
      </w:pPr>
      <w:rPr>
        <w:rFonts w:ascii="Courier New" w:hAnsi="Courier New" w:cs="Courier New" w:hint="default"/>
      </w:rPr>
    </w:lvl>
    <w:lvl w:ilvl="2" w:tplc="040C0005" w:tentative="1">
      <w:start w:val="1"/>
      <w:numFmt w:val="bullet"/>
      <w:lvlText w:val=""/>
      <w:lvlJc w:val="left"/>
      <w:pPr>
        <w:tabs>
          <w:tab w:val="num" w:pos="1789"/>
        </w:tabs>
        <w:ind w:left="1789" w:hanging="360"/>
      </w:pPr>
      <w:rPr>
        <w:rFonts w:ascii="Wingdings" w:hAnsi="Wingdings" w:hint="default"/>
      </w:rPr>
    </w:lvl>
    <w:lvl w:ilvl="3" w:tplc="040C0001" w:tentative="1">
      <w:start w:val="1"/>
      <w:numFmt w:val="bullet"/>
      <w:lvlText w:val=""/>
      <w:lvlJc w:val="left"/>
      <w:pPr>
        <w:tabs>
          <w:tab w:val="num" w:pos="2509"/>
        </w:tabs>
        <w:ind w:left="2509" w:hanging="360"/>
      </w:pPr>
      <w:rPr>
        <w:rFonts w:ascii="Symbol" w:hAnsi="Symbol" w:hint="default"/>
      </w:rPr>
    </w:lvl>
    <w:lvl w:ilvl="4" w:tplc="040C0003" w:tentative="1">
      <w:start w:val="1"/>
      <w:numFmt w:val="bullet"/>
      <w:lvlText w:val="o"/>
      <w:lvlJc w:val="left"/>
      <w:pPr>
        <w:tabs>
          <w:tab w:val="num" w:pos="3229"/>
        </w:tabs>
        <w:ind w:left="3229" w:hanging="360"/>
      </w:pPr>
      <w:rPr>
        <w:rFonts w:ascii="Courier New" w:hAnsi="Courier New" w:cs="Courier New" w:hint="default"/>
      </w:rPr>
    </w:lvl>
    <w:lvl w:ilvl="5" w:tplc="040C0005" w:tentative="1">
      <w:start w:val="1"/>
      <w:numFmt w:val="bullet"/>
      <w:lvlText w:val=""/>
      <w:lvlJc w:val="left"/>
      <w:pPr>
        <w:tabs>
          <w:tab w:val="num" w:pos="3949"/>
        </w:tabs>
        <w:ind w:left="3949" w:hanging="360"/>
      </w:pPr>
      <w:rPr>
        <w:rFonts w:ascii="Wingdings" w:hAnsi="Wingdings" w:hint="default"/>
      </w:rPr>
    </w:lvl>
    <w:lvl w:ilvl="6" w:tplc="040C0001" w:tentative="1">
      <w:start w:val="1"/>
      <w:numFmt w:val="bullet"/>
      <w:lvlText w:val=""/>
      <w:lvlJc w:val="left"/>
      <w:pPr>
        <w:tabs>
          <w:tab w:val="num" w:pos="4669"/>
        </w:tabs>
        <w:ind w:left="4669" w:hanging="360"/>
      </w:pPr>
      <w:rPr>
        <w:rFonts w:ascii="Symbol" w:hAnsi="Symbol" w:hint="default"/>
      </w:rPr>
    </w:lvl>
    <w:lvl w:ilvl="7" w:tplc="040C0003" w:tentative="1">
      <w:start w:val="1"/>
      <w:numFmt w:val="bullet"/>
      <w:lvlText w:val="o"/>
      <w:lvlJc w:val="left"/>
      <w:pPr>
        <w:tabs>
          <w:tab w:val="num" w:pos="5389"/>
        </w:tabs>
        <w:ind w:left="5389" w:hanging="360"/>
      </w:pPr>
      <w:rPr>
        <w:rFonts w:ascii="Courier New" w:hAnsi="Courier New" w:cs="Courier New" w:hint="default"/>
      </w:rPr>
    </w:lvl>
    <w:lvl w:ilvl="8" w:tplc="040C0005" w:tentative="1">
      <w:start w:val="1"/>
      <w:numFmt w:val="bullet"/>
      <w:lvlText w:val=""/>
      <w:lvlJc w:val="left"/>
      <w:pPr>
        <w:tabs>
          <w:tab w:val="num" w:pos="6109"/>
        </w:tabs>
        <w:ind w:left="6109" w:hanging="360"/>
      </w:pPr>
      <w:rPr>
        <w:rFonts w:ascii="Wingdings" w:hAnsi="Wingdings" w:hint="default"/>
      </w:rPr>
    </w:lvl>
  </w:abstractNum>
  <w:abstractNum w:abstractNumId="8" w15:restartNumberingAfterBreak="0">
    <w:nsid w:val="08FF3EA8"/>
    <w:multiLevelType w:val="hybridMultilevel"/>
    <w:tmpl w:val="ED8A589E"/>
    <w:lvl w:ilvl="0" w:tplc="91A054DC">
      <w:numFmt w:val="bullet"/>
      <w:lvlText w:val="-"/>
      <w:lvlJc w:val="left"/>
      <w:pPr>
        <w:ind w:left="720" w:hanging="360"/>
      </w:pPr>
      <w:rPr>
        <w:rFonts w:ascii="Verdana" w:eastAsia="Times New Roman" w:hAnsi="Verdana"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ABD26DC"/>
    <w:multiLevelType w:val="hybridMultilevel"/>
    <w:tmpl w:val="23B2CCD4"/>
    <w:lvl w:ilvl="0" w:tplc="F104A910">
      <w:numFmt w:val="bullet"/>
      <w:lvlText w:val="-"/>
      <w:lvlJc w:val="left"/>
      <w:pPr>
        <w:ind w:left="1068" w:hanging="360"/>
      </w:pPr>
      <w:rPr>
        <w:rFonts w:ascii="Calibri" w:eastAsia="Calibri" w:hAnsi="Calibri"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5">
      <w:start w:val="1"/>
      <w:numFmt w:val="bullet"/>
      <w:lvlText w:val=""/>
      <w:lvlJc w:val="left"/>
      <w:pPr>
        <w:ind w:left="3228" w:hanging="360"/>
      </w:pPr>
      <w:rPr>
        <w:rFonts w:ascii="Wingdings" w:hAnsi="Wingdings"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0" w15:restartNumberingAfterBreak="0">
    <w:nsid w:val="0DA178AB"/>
    <w:multiLevelType w:val="hybridMultilevel"/>
    <w:tmpl w:val="FCC6DA0C"/>
    <w:lvl w:ilvl="0" w:tplc="040C0005">
      <w:start w:val="1"/>
      <w:numFmt w:val="bullet"/>
      <w:lvlText w:val=""/>
      <w:lvlJc w:val="left"/>
      <w:pPr>
        <w:ind w:left="720" w:hanging="360"/>
      </w:pPr>
      <w:rPr>
        <w:rFonts w:ascii="Wingdings" w:hAnsi="Wingdings" w:hint="default"/>
      </w:rPr>
    </w:lvl>
    <w:lvl w:ilvl="1" w:tplc="9796C6D0">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F87BF5"/>
    <w:multiLevelType w:val="hybridMultilevel"/>
    <w:tmpl w:val="6090F97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85071AF"/>
    <w:multiLevelType w:val="hybridMultilevel"/>
    <w:tmpl w:val="342A9E6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BD6D2A"/>
    <w:multiLevelType w:val="hybridMultilevel"/>
    <w:tmpl w:val="768C33BC"/>
    <w:lvl w:ilvl="0" w:tplc="040C0011">
      <w:start w:val="1"/>
      <w:numFmt w:val="decimal"/>
      <w:lvlText w:val="%1)"/>
      <w:lvlJc w:val="left"/>
      <w:pPr>
        <w:ind w:left="92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AD93D5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E7821A3"/>
    <w:multiLevelType w:val="hybridMultilevel"/>
    <w:tmpl w:val="6ADA9E6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0465552"/>
    <w:multiLevelType w:val="hybridMultilevel"/>
    <w:tmpl w:val="DBE8CE74"/>
    <w:lvl w:ilvl="0" w:tplc="33C200BC">
      <w:start w:val="1"/>
      <w:numFmt w:val="decimal"/>
      <w:pStyle w:val="Titre1"/>
      <w:lvlText w:val="Article %1."/>
      <w:lvlJc w:val="left"/>
      <w:pPr>
        <w:ind w:left="36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3954551"/>
    <w:multiLevelType w:val="multilevel"/>
    <w:tmpl w:val="D6BEC816"/>
    <w:lvl w:ilvl="0">
      <w:start w:val="1"/>
      <w:numFmt w:val="decimal"/>
      <w:lvlText w:val="Article %1."/>
      <w:lvlJc w:val="left"/>
      <w:pPr>
        <w:ind w:left="0" w:firstLine="0"/>
      </w:pPr>
      <w:rPr>
        <w:rFonts w:hint="default"/>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18" w15:restartNumberingAfterBreak="0">
    <w:nsid w:val="24EA4C9C"/>
    <w:multiLevelType w:val="hybridMultilevel"/>
    <w:tmpl w:val="12B272CA"/>
    <w:lvl w:ilvl="0" w:tplc="79E48CD4">
      <w:start w:val="1"/>
      <w:numFmt w:val="bullet"/>
      <w:lvlText w:val="-"/>
      <w:lvlJc w:val="left"/>
      <w:pPr>
        <w:ind w:left="1065" w:hanging="360"/>
      </w:pPr>
      <w:rPr>
        <w:rFonts w:ascii="Arial" w:eastAsia="Times New Roman"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9" w15:restartNumberingAfterBreak="0">
    <w:nsid w:val="274C46FF"/>
    <w:multiLevelType w:val="hybridMultilevel"/>
    <w:tmpl w:val="BE3E0ADC"/>
    <w:lvl w:ilvl="0" w:tplc="91A054DC">
      <w:numFmt w:val="bullet"/>
      <w:lvlText w:val="-"/>
      <w:lvlJc w:val="left"/>
      <w:pPr>
        <w:ind w:left="1785" w:hanging="705"/>
      </w:pPr>
      <w:rPr>
        <w:rFonts w:ascii="Verdana" w:eastAsia="Times New Roman" w:hAnsi="Verdana"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82A0552"/>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1" w15:restartNumberingAfterBreak="0">
    <w:nsid w:val="2A5406C8"/>
    <w:multiLevelType w:val="multilevel"/>
    <w:tmpl w:val="BBC8949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15:restartNumberingAfterBreak="0">
    <w:nsid w:val="2B28495E"/>
    <w:multiLevelType w:val="multilevel"/>
    <w:tmpl w:val="BF1E8D0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2B9233F2"/>
    <w:multiLevelType w:val="hybridMultilevel"/>
    <w:tmpl w:val="D66ECA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F296C8A"/>
    <w:multiLevelType w:val="hybridMultilevel"/>
    <w:tmpl w:val="70ECAA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4486E13"/>
    <w:multiLevelType w:val="hybridMultilevel"/>
    <w:tmpl w:val="49467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A650522"/>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7" w15:restartNumberingAfterBreak="0">
    <w:nsid w:val="3C751C3E"/>
    <w:multiLevelType w:val="hybridMultilevel"/>
    <w:tmpl w:val="42A4041E"/>
    <w:lvl w:ilvl="0" w:tplc="E86028E6">
      <w:numFmt w:val="bullet"/>
      <w:lvlText w:val="•"/>
      <w:lvlJc w:val="left"/>
      <w:pPr>
        <w:ind w:left="1065" w:hanging="705"/>
      </w:pPr>
      <w:rPr>
        <w:rFonts w:ascii="Verdana" w:eastAsia="Times New Roman" w:hAnsi="Verdana" w:cs="Verdana" w:hint="default"/>
      </w:rPr>
    </w:lvl>
    <w:lvl w:ilvl="1" w:tplc="91A054DC">
      <w:numFmt w:val="bullet"/>
      <w:lvlText w:val="-"/>
      <w:lvlJc w:val="left"/>
      <w:pPr>
        <w:ind w:left="1785" w:hanging="705"/>
      </w:pPr>
      <w:rPr>
        <w:rFonts w:ascii="Verdana" w:eastAsia="Times New Roman" w:hAnsi="Verdana" w:cs="Verdan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E1A1F88"/>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9" w15:restartNumberingAfterBreak="0">
    <w:nsid w:val="3EF1762B"/>
    <w:multiLevelType w:val="hybridMultilevel"/>
    <w:tmpl w:val="3E5229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1116F89"/>
    <w:multiLevelType w:val="hybridMultilevel"/>
    <w:tmpl w:val="34167D5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16039CE"/>
    <w:multiLevelType w:val="hybridMultilevel"/>
    <w:tmpl w:val="B4A6D74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19813BC"/>
    <w:multiLevelType w:val="hybridMultilevel"/>
    <w:tmpl w:val="349800B6"/>
    <w:lvl w:ilvl="0" w:tplc="8BD263E2">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3832875"/>
    <w:multiLevelType w:val="hybridMultilevel"/>
    <w:tmpl w:val="630E85C8"/>
    <w:lvl w:ilvl="0" w:tplc="E86028E6">
      <w:numFmt w:val="bullet"/>
      <w:lvlText w:val="•"/>
      <w:lvlJc w:val="left"/>
      <w:pPr>
        <w:ind w:left="1065" w:hanging="705"/>
      </w:pPr>
      <w:rPr>
        <w:rFonts w:ascii="Verdana" w:eastAsia="Times New Roman" w:hAnsi="Verdana"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56C0E06"/>
    <w:multiLevelType w:val="hybridMultilevel"/>
    <w:tmpl w:val="30E2DDC2"/>
    <w:lvl w:ilvl="0" w:tplc="91A054DC">
      <w:numFmt w:val="bullet"/>
      <w:lvlText w:val="-"/>
      <w:lvlJc w:val="left"/>
      <w:pPr>
        <w:ind w:left="1800" w:hanging="360"/>
      </w:pPr>
      <w:rPr>
        <w:rFonts w:ascii="Verdana" w:eastAsia="Times New Roman" w:hAnsi="Verdana" w:cs="Verdana"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5"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46B5467A"/>
    <w:multiLevelType w:val="hybridMultilevel"/>
    <w:tmpl w:val="F900025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F802E95"/>
    <w:multiLevelType w:val="hybridMultilevel"/>
    <w:tmpl w:val="6DCCB8DC"/>
    <w:lvl w:ilvl="0" w:tplc="91A054DC">
      <w:numFmt w:val="bullet"/>
      <w:lvlText w:val="-"/>
      <w:lvlJc w:val="left"/>
      <w:pPr>
        <w:ind w:left="720" w:hanging="360"/>
      </w:pPr>
      <w:rPr>
        <w:rFonts w:ascii="Verdana" w:eastAsia="Times New Roman" w:hAnsi="Verdana"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10D2D22"/>
    <w:multiLevelType w:val="multilevel"/>
    <w:tmpl w:val="39E428FE"/>
    <w:lvl w:ilvl="0">
      <w:start w:val="1"/>
      <w:numFmt w:val="decimal"/>
      <w:lvlText w:val="Article %1."/>
      <w:lvlJc w:val="left"/>
      <w:pPr>
        <w:ind w:left="360" w:hanging="360"/>
      </w:pPr>
      <w:rPr>
        <w:rFonts w:hint="default"/>
        <w:b/>
        <w:sz w:val="22"/>
        <w:szCs w:val="22"/>
      </w:rPr>
    </w:lvl>
    <w:lvl w:ilvl="1">
      <w:start w:val="1"/>
      <w:numFmt w:val="decimal"/>
      <w:lvlText w:val="%1.%2 -"/>
      <w:lvlJc w:val="left"/>
      <w:pPr>
        <w:ind w:left="284" w:firstLine="76"/>
      </w:pPr>
      <w:rPr>
        <w:rFonts w:hint="default"/>
        <w:sz w:val="18"/>
        <w:szCs w:val="18"/>
        <w:u w:val="non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58DF2FE0"/>
    <w:multiLevelType w:val="hybridMultilevel"/>
    <w:tmpl w:val="36142F94"/>
    <w:lvl w:ilvl="0" w:tplc="CD5C02BC">
      <w:start w:val="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A6E653D"/>
    <w:multiLevelType w:val="hybridMultilevel"/>
    <w:tmpl w:val="5EE85806"/>
    <w:lvl w:ilvl="0" w:tplc="E86028E6">
      <w:numFmt w:val="bullet"/>
      <w:lvlText w:val="•"/>
      <w:lvlJc w:val="left"/>
      <w:pPr>
        <w:ind w:left="1065" w:hanging="705"/>
      </w:pPr>
      <w:rPr>
        <w:rFonts w:ascii="Verdana" w:eastAsia="Times New Roman" w:hAnsi="Verdana"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EB47426"/>
    <w:multiLevelType w:val="multilevel"/>
    <w:tmpl w:val="2A0219CE"/>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15:restartNumberingAfterBreak="0">
    <w:nsid w:val="6068424B"/>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43" w15:restartNumberingAfterBreak="0">
    <w:nsid w:val="607F218A"/>
    <w:multiLevelType w:val="hybridMultilevel"/>
    <w:tmpl w:val="7C286D02"/>
    <w:lvl w:ilvl="0" w:tplc="9E4403A2">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367409B"/>
    <w:multiLevelType w:val="hybridMultilevel"/>
    <w:tmpl w:val="3B14FF78"/>
    <w:lvl w:ilvl="0" w:tplc="50344AC4">
      <w:start w:val="1"/>
      <w:numFmt w:val="decimal"/>
      <w:lvlText w:val="Phase %1."/>
      <w:lvlJc w:val="left"/>
      <w:pPr>
        <w:ind w:left="94" w:hanging="94"/>
      </w:pPr>
      <w:rPr>
        <w:rFonts w:hint="default"/>
        <w:b/>
        <w:u w:val="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5" w15:restartNumberingAfterBreak="0">
    <w:nsid w:val="63DC389F"/>
    <w:multiLevelType w:val="hybridMultilevel"/>
    <w:tmpl w:val="D44609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4D75776"/>
    <w:multiLevelType w:val="hybridMultilevel"/>
    <w:tmpl w:val="4AA4CCD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73D5E6D"/>
    <w:multiLevelType w:val="hybridMultilevel"/>
    <w:tmpl w:val="FC747F40"/>
    <w:lvl w:ilvl="0" w:tplc="040C0005">
      <w:start w:val="1"/>
      <w:numFmt w:val="bullet"/>
      <w:lvlText w:val=""/>
      <w:lvlJc w:val="left"/>
      <w:pPr>
        <w:ind w:left="770" w:hanging="360"/>
      </w:pPr>
      <w:rPr>
        <w:rFonts w:ascii="Wingdings" w:hAnsi="Wingdings"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48" w15:restartNumberingAfterBreak="0">
    <w:nsid w:val="67561C16"/>
    <w:multiLevelType w:val="hybridMultilevel"/>
    <w:tmpl w:val="5190857C"/>
    <w:lvl w:ilvl="0" w:tplc="91A054DC">
      <w:numFmt w:val="bullet"/>
      <w:lvlText w:val="-"/>
      <w:lvlJc w:val="left"/>
      <w:pPr>
        <w:ind w:left="720" w:hanging="360"/>
      </w:pPr>
      <w:rPr>
        <w:rFonts w:ascii="Verdana" w:eastAsia="Times New Roman" w:hAnsi="Verdana"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7C07F63"/>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50" w15:restartNumberingAfterBreak="0">
    <w:nsid w:val="703041E0"/>
    <w:multiLevelType w:val="hybridMultilevel"/>
    <w:tmpl w:val="E1F4CED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22013CF"/>
    <w:multiLevelType w:val="multilevel"/>
    <w:tmpl w:val="040C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2" w15:restartNumberingAfterBreak="0">
    <w:nsid w:val="74BC29AD"/>
    <w:multiLevelType w:val="hybridMultilevel"/>
    <w:tmpl w:val="AA58641E"/>
    <w:lvl w:ilvl="0" w:tplc="53BCED4C">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6D8119E"/>
    <w:multiLevelType w:val="hybridMultilevel"/>
    <w:tmpl w:val="B42EBA9C"/>
    <w:lvl w:ilvl="0" w:tplc="72361CCE">
      <w:start w:val="1"/>
      <w:numFmt w:val="bullet"/>
      <w:pStyle w:val="Titre3"/>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8453522"/>
    <w:multiLevelType w:val="hybridMultilevel"/>
    <w:tmpl w:val="39863A40"/>
    <w:lvl w:ilvl="0" w:tplc="040C0001">
      <w:start w:val="1"/>
      <w:numFmt w:val="bullet"/>
      <w:lvlText w:val=""/>
      <w:lvlJc w:val="left"/>
      <w:pPr>
        <w:tabs>
          <w:tab w:val="num" w:pos="1004"/>
        </w:tabs>
        <w:ind w:left="1004" w:hanging="360"/>
      </w:pPr>
      <w:rPr>
        <w:rFonts w:ascii="Symbol" w:hAnsi="Symbol"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55" w15:restartNumberingAfterBreak="0">
    <w:nsid w:val="7ACA709F"/>
    <w:multiLevelType w:val="multilevel"/>
    <w:tmpl w:val="B070700C"/>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6" w15:restartNumberingAfterBreak="0">
    <w:nsid w:val="7B182124"/>
    <w:multiLevelType w:val="hybridMultilevel"/>
    <w:tmpl w:val="1AE8825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59460226">
    <w:abstractNumId w:val="0"/>
    <w:lvlOverride w:ilvl="0">
      <w:lvl w:ilvl="0">
        <w:start w:val="1"/>
        <w:numFmt w:val="bullet"/>
        <w:pStyle w:val="retraittableau"/>
        <w:lvlText w:val=""/>
        <w:legacy w:legacy="1" w:legacySpace="0" w:legacyIndent="283"/>
        <w:lvlJc w:val="left"/>
        <w:pPr>
          <w:ind w:left="708" w:hanging="283"/>
        </w:pPr>
        <w:rPr>
          <w:rFonts w:ascii="Symbol" w:hAnsi="Symbol" w:hint="default"/>
        </w:rPr>
      </w:lvl>
    </w:lvlOverride>
  </w:num>
  <w:num w:numId="2" w16cid:durableId="1660504412">
    <w:abstractNumId w:val="42"/>
  </w:num>
  <w:num w:numId="3" w16cid:durableId="1089077854">
    <w:abstractNumId w:val="49"/>
  </w:num>
  <w:num w:numId="4" w16cid:durableId="198519391">
    <w:abstractNumId w:val="26"/>
  </w:num>
  <w:num w:numId="5" w16cid:durableId="797183859">
    <w:abstractNumId w:val="20"/>
  </w:num>
  <w:num w:numId="6" w16cid:durableId="558788144">
    <w:abstractNumId w:val="28"/>
  </w:num>
  <w:num w:numId="7" w16cid:durableId="813109692">
    <w:abstractNumId w:val="54"/>
  </w:num>
  <w:num w:numId="8" w16cid:durableId="1321881586">
    <w:abstractNumId w:val="4"/>
  </w:num>
  <w:num w:numId="9" w16cid:durableId="47918744">
    <w:abstractNumId w:val="30"/>
  </w:num>
  <w:num w:numId="10" w16cid:durableId="1376930243">
    <w:abstractNumId w:val="3"/>
  </w:num>
  <w:num w:numId="11" w16cid:durableId="1081834421">
    <w:abstractNumId w:val="41"/>
  </w:num>
  <w:num w:numId="12" w16cid:durableId="1670323926">
    <w:abstractNumId w:val="55"/>
  </w:num>
  <w:num w:numId="13" w16cid:durableId="769936068">
    <w:abstractNumId w:val="30"/>
  </w:num>
  <w:num w:numId="14" w16cid:durableId="1008487782">
    <w:abstractNumId w:val="18"/>
  </w:num>
  <w:num w:numId="15" w16cid:durableId="1753770793">
    <w:abstractNumId w:val="38"/>
  </w:num>
  <w:num w:numId="16" w16cid:durableId="596524830">
    <w:abstractNumId w:val="39"/>
  </w:num>
  <w:num w:numId="17" w16cid:durableId="27338633">
    <w:abstractNumId w:val="23"/>
  </w:num>
  <w:num w:numId="18" w16cid:durableId="117988401">
    <w:abstractNumId w:val="21"/>
  </w:num>
  <w:num w:numId="19" w16cid:durableId="1120076337">
    <w:abstractNumId w:val="22"/>
  </w:num>
  <w:num w:numId="20" w16cid:durableId="1761638105">
    <w:abstractNumId w:val="17"/>
  </w:num>
  <w:num w:numId="21" w16cid:durableId="278799535">
    <w:abstractNumId w:val="16"/>
  </w:num>
  <w:num w:numId="22" w16cid:durableId="91809529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46594535">
    <w:abstractNumId w:val="29"/>
  </w:num>
  <w:num w:numId="24" w16cid:durableId="1023240651">
    <w:abstractNumId w:val="33"/>
  </w:num>
  <w:num w:numId="25" w16cid:durableId="697970667">
    <w:abstractNumId w:val="40"/>
  </w:num>
  <w:num w:numId="26" w16cid:durableId="930897939">
    <w:abstractNumId w:val="27"/>
  </w:num>
  <w:num w:numId="27" w16cid:durableId="1185511045">
    <w:abstractNumId w:val="19"/>
  </w:num>
  <w:num w:numId="28" w16cid:durableId="289939034">
    <w:abstractNumId w:val="34"/>
  </w:num>
  <w:num w:numId="29" w16cid:durableId="482085782">
    <w:abstractNumId w:val="51"/>
  </w:num>
  <w:num w:numId="30" w16cid:durableId="519465627">
    <w:abstractNumId w:val="52"/>
  </w:num>
  <w:num w:numId="31" w16cid:durableId="755444532">
    <w:abstractNumId w:val="1"/>
  </w:num>
  <w:num w:numId="32" w16cid:durableId="2085493143">
    <w:abstractNumId w:val="47"/>
  </w:num>
  <w:num w:numId="33" w16cid:durableId="1551725439">
    <w:abstractNumId w:val="10"/>
  </w:num>
  <w:num w:numId="34" w16cid:durableId="1992909173">
    <w:abstractNumId w:val="44"/>
  </w:num>
  <w:num w:numId="35" w16cid:durableId="1309244611">
    <w:abstractNumId w:val="24"/>
  </w:num>
  <w:num w:numId="36" w16cid:durableId="932708928">
    <w:abstractNumId w:val="48"/>
  </w:num>
  <w:num w:numId="37" w16cid:durableId="2019843804">
    <w:abstractNumId w:val="37"/>
  </w:num>
  <w:num w:numId="38" w16cid:durableId="1285966751">
    <w:abstractNumId w:val="6"/>
  </w:num>
  <w:num w:numId="39" w16cid:durableId="733359074">
    <w:abstractNumId w:val="8"/>
  </w:num>
  <w:num w:numId="40" w16cid:durableId="1930188237">
    <w:abstractNumId w:val="13"/>
  </w:num>
  <w:num w:numId="41" w16cid:durableId="1192039328">
    <w:abstractNumId w:val="2"/>
  </w:num>
  <w:num w:numId="42" w16cid:durableId="844712976">
    <w:abstractNumId w:val="35"/>
  </w:num>
  <w:num w:numId="43" w16cid:durableId="1632053991">
    <w:abstractNumId w:val="5"/>
  </w:num>
  <w:num w:numId="44" w16cid:durableId="381173687">
    <w:abstractNumId w:val="45"/>
  </w:num>
  <w:num w:numId="45" w16cid:durableId="1254317232">
    <w:abstractNumId w:val="52"/>
  </w:num>
  <w:num w:numId="46" w16cid:durableId="2008705214">
    <w:abstractNumId w:val="50"/>
  </w:num>
  <w:num w:numId="47" w16cid:durableId="396519140">
    <w:abstractNumId w:val="32"/>
  </w:num>
  <w:num w:numId="48" w16cid:durableId="739718282">
    <w:abstractNumId w:val="25"/>
  </w:num>
  <w:num w:numId="49" w16cid:durableId="762141562">
    <w:abstractNumId w:val="12"/>
  </w:num>
  <w:num w:numId="50" w16cid:durableId="958293984">
    <w:abstractNumId w:val="53"/>
  </w:num>
  <w:num w:numId="51" w16cid:durableId="435949392">
    <w:abstractNumId w:val="31"/>
  </w:num>
  <w:num w:numId="52" w16cid:durableId="1449272376">
    <w:abstractNumId w:val="56"/>
  </w:num>
  <w:num w:numId="53" w16cid:durableId="1771194407">
    <w:abstractNumId w:val="46"/>
  </w:num>
  <w:num w:numId="54" w16cid:durableId="1747140944">
    <w:abstractNumId w:val="36"/>
  </w:num>
  <w:num w:numId="55" w16cid:durableId="564414605">
    <w:abstractNumId w:val="15"/>
  </w:num>
  <w:num w:numId="56" w16cid:durableId="2043050186">
    <w:abstractNumId w:val="52"/>
    <w:lvlOverride w:ilvl="0">
      <w:startOverride w:val="1"/>
    </w:lvlOverride>
  </w:num>
  <w:num w:numId="57" w16cid:durableId="1123230535">
    <w:abstractNumId w:val="7"/>
  </w:num>
  <w:num w:numId="58" w16cid:durableId="1784038015">
    <w:abstractNumId w:val="30"/>
  </w:num>
  <w:num w:numId="59" w16cid:durableId="182088851">
    <w:abstractNumId w:val="52"/>
    <w:lvlOverride w:ilvl="0">
      <w:startOverride w:val="1"/>
    </w:lvlOverride>
  </w:num>
  <w:num w:numId="60" w16cid:durableId="493837464">
    <w:abstractNumId w:val="11"/>
  </w:num>
  <w:num w:numId="61" w16cid:durableId="1543203836">
    <w:abstractNumId w:val="14"/>
  </w:num>
  <w:num w:numId="62" w16cid:durableId="1815560930">
    <w:abstractNumId w:val="52"/>
    <w:lvlOverride w:ilvl="0">
      <w:startOverride w:val="1"/>
    </w:lvlOverride>
  </w:num>
  <w:num w:numId="63" w16cid:durableId="392391508">
    <w:abstractNumId w:val="52"/>
    <w:lvlOverride w:ilvl="0">
      <w:startOverride w:val="1"/>
    </w:lvlOverride>
  </w:num>
  <w:num w:numId="64" w16cid:durableId="1433286362">
    <w:abstractNumId w:val="52"/>
    <w:lvlOverride w:ilvl="0">
      <w:startOverride w:val="1"/>
    </w:lvlOverride>
  </w:num>
  <w:num w:numId="65" w16cid:durableId="1609047797">
    <w:abstractNumId w:val="9"/>
  </w:num>
  <w:num w:numId="66" w16cid:durableId="906496968">
    <w:abstractNumId w:val="52"/>
    <w:lvlOverride w:ilvl="0">
      <w:startOverride w:val="1"/>
    </w:lvlOverride>
  </w:num>
  <w:num w:numId="67" w16cid:durableId="169682242">
    <w:abstractNumId w:val="52"/>
  </w:num>
  <w:num w:numId="68" w16cid:durableId="2132354409">
    <w:abstractNumId w:val="52"/>
  </w:num>
  <w:num w:numId="69" w16cid:durableId="371269712">
    <w:abstractNumId w:val="52"/>
  </w:num>
  <w:num w:numId="70" w16cid:durableId="914630929">
    <w:abstractNumId w:val="52"/>
    <w:lvlOverride w:ilvl="0">
      <w:startOverride w:val="1"/>
    </w:lvlOverride>
  </w:num>
  <w:num w:numId="71" w16cid:durableId="1176306608">
    <w:abstractNumId w:val="43"/>
  </w:num>
  <w:num w:numId="72" w16cid:durableId="1166242984">
    <w:abstractNumId w:val="16"/>
  </w:num>
  <w:num w:numId="73" w16cid:durableId="1605268181">
    <w:abstractNumId w:val="16"/>
  </w:num>
  <w:num w:numId="74" w16cid:durableId="242029458">
    <w:abstractNumId w:val="52"/>
  </w:num>
  <w:num w:numId="75" w16cid:durableId="931620926">
    <w:abstractNumId w:val="52"/>
  </w:num>
  <w:num w:numId="76" w16cid:durableId="471867178">
    <w:abstractNumId w:val="16"/>
  </w:num>
  <w:num w:numId="77" w16cid:durableId="1542546716">
    <w:abstractNumId w:val="16"/>
  </w:num>
  <w:num w:numId="78" w16cid:durableId="1293486616">
    <w:abstractNumId w:val="16"/>
  </w:num>
  <w:num w:numId="79" w16cid:durableId="179516837">
    <w:abstractNumId w:val="16"/>
  </w:num>
  <w:num w:numId="80" w16cid:durableId="1901358315">
    <w:abstractNumId w:val="16"/>
  </w:num>
  <w:num w:numId="81" w16cid:durableId="609513230">
    <w:abstractNumId w:val="16"/>
  </w:num>
  <w:numIdMacAtCleanup w:val="8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ALYRE Katleen">
    <w15:presenceInfo w15:providerId="AD" w15:userId="S::katleen.lalyre@apij-justice.fr::1cde6c24-0b5d-41d5-a8d0-7108e268a9d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93D"/>
    <w:rsid w:val="00020DA6"/>
    <w:rsid w:val="00022689"/>
    <w:rsid w:val="0002549D"/>
    <w:rsid w:val="00034619"/>
    <w:rsid w:val="00047AD9"/>
    <w:rsid w:val="0006625F"/>
    <w:rsid w:val="000714F8"/>
    <w:rsid w:val="000724F1"/>
    <w:rsid w:val="00087F90"/>
    <w:rsid w:val="0009391B"/>
    <w:rsid w:val="000A15A5"/>
    <w:rsid w:val="000B0F46"/>
    <w:rsid w:val="000B2823"/>
    <w:rsid w:val="000C00C3"/>
    <w:rsid w:val="000C29C8"/>
    <w:rsid w:val="000C36D8"/>
    <w:rsid w:val="000C763A"/>
    <w:rsid w:val="000D2885"/>
    <w:rsid w:val="000D5BD3"/>
    <w:rsid w:val="000E0CF0"/>
    <w:rsid w:val="000E516E"/>
    <w:rsid w:val="000E6CED"/>
    <w:rsid w:val="001114DC"/>
    <w:rsid w:val="00113521"/>
    <w:rsid w:val="00117865"/>
    <w:rsid w:val="0012127A"/>
    <w:rsid w:val="001266E2"/>
    <w:rsid w:val="001351A9"/>
    <w:rsid w:val="001527AA"/>
    <w:rsid w:val="00155876"/>
    <w:rsid w:val="00164848"/>
    <w:rsid w:val="001678D6"/>
    <w:rsid w:val="001759DB"/>
    <w:rsid w:val="0017607F"/>
    <w:rsid w:val="0018299A"/>
    <w:rsid w:val="00184A3E"/>
    <w:rsid w:val="001A6E04"/>
    <w:rsid w:val="001B2104"/>
    <w:rsid w:val="001B2176"/>
    <w:rsid w:val="001C4DBF"/>
    <w:rsid w:val="001D10D1"/>
    <w:rsid w:val="001E4CCE"/>
    <w:rsid w:val="001F3ACE"/>
    <w:rsid w:val="001F4E0D"/>
    <w:rsid w:val="001F5000"/>
    <w:rsid w:val="001F6F4C"/>
    <w:rsid w:val="001F78B7"/>
    <w:rsid w:val="00201642"/>
    <w:rsid w:val="0021093D"/>
    <w:rsid w:val="002110E2"/>
    <w:rsid w:val="002120F3"/>
    <w:rsid w:val="00213E37"/>
    <w:rsid w:val="002165CF"/>
    <w:rsid w:val="00223CC6"/>
    <w:rsid w:val="00224AEA"/>
    <w:rsid w:val="00224CBB"/>
    <w:rsid w:val="0022510E"/>
    <w:rsid w:val="0023048E"/>
    <w:rsid w:val="002354B8"/>
    <w:rsid w:val="00245710"/>
    <w:rsid w:val="00245F1C"/>
    <w:rsid w:val="0024793E"/>
    <w:rsid w:val="00252BE4"/>
    <w:rsid w:val="00252F8F"/>
    <w:rsid w:val="00254369"/>
    <w:rsid w:val="00254823"/>
    <w:rsid w:val="00263A8A"/>
    <w:rsid w:val="0026420F"/>
    <w:rsid w:val="00265DBA"/>
    <w:rsid w:val="00273263"/>
    <w:rsid w:val="0027461A"/>
    <w:rsid w:val="00275830"/>
    <w:rsid w:val="00280650"/>
    <w:rsid w:val="00281597"/>
    <w:rsid w:val="0029257C"/>
    <w:rsid w:val="002A124C"/>
    <w:rsid w:val="002A16DF"/>
    <w:rsid w:val="002A26A6"/>
    <w:rsid w:val="002A47A8"/>
    <w:rsid w:val="002A5EB3"/>
    <w:rsid w:val="002B0BF2"/>
    <w:rsid w:val="002C320E"/>
    <w:rsid w:val="002D16DF"/>
    <w:rsid w:val="002D5EFC"/>
    <w:rsid w:val="002E4424"/>
    <w:rsid w:val="002E4906"/>
    <w:rsid w:val="00307788"/>
    <w:rsid w:val="00310626"/>
    <w:rsid w:val="00310D05"/>
    <w:rsid w:val="00312A1D"/>
    <w:rsid w:val="0031430A"/>
    <w:rsid w:val="00316189"/>
    <w:rsid w:val="003410AE"/>
    <w:rsid w:val="00345B4D"/>
    <w:rsid w:val="00351114"/>
    <w:rsid w:val="0037241F"/>
    <w:rsid w:val="003738FD"/>
    <w:rsid w:val="00374920"/>
    <w:rsid w:val="003754D9"/>
    <w:rsid w:val="00384B02"/>
    <w:rsid w:val="00394CB7"/>
    <w:rsid w:val="00395A98"/>
    <w:rsid w:val="003A09EA"/>
    <w:rsid w:val="003A275E"/>
    <w:rsid w:val="003A712E"/>
    <w:rsid w:val="003B7CF9"/>
    <w:rsid w:val="003C1FAF"/>
    <w:rsid w:val="003D5ED4"/>
    <w:rsid w:val="003E2AFD"/>
    <w:rsid w:val="003F27B2"/>
    <w:rsid w:val="00400A31"/>
    <w:rsid w:val="00403D4B"/>
    <w:rsid w:val="00405711"/>
    <w:rsid w:val="00406370"/>
    <w:rsid w:val="00410960"/>
    <w:rsid w:val="00411236"/>
    <w:rsid w:val="00412A1D"/>
    <w:rsid w:val="004228C2"/>
    <w:rsid w:val="004248FC"/>
    <w:rsid w:val="0043690D"/>
    <w:rsid w:val="004370E4"/>
    <w:rsid w:val="00446F20"/>
    <w:rsid w:val="00447D45"/>
    <w:rsid w:val="0045636E"/>
    <w:rsid w:val="00462F89"/>
    <w:rsid w:val="00466AC0"/>
    <w:rsid w:val="00472041"/>
    <w:rsid w:val="00472DBC"/>
    <w:rsid w:val="004832BC"/>
    <w:rsid w:val="00496B73"/>
    <w:rsid w:val="004A1666"/>
    <w:rsid w:val="004A52C4"/>
    <w:rsid w:val="004A5330"/>
    <w:rsid w:val="004B0337"/>
    <w:rsid w:val="004B3A16"/>
    <w:rsid w:val="004B405C"/>
    <w:rsid w:val="004C06DC"/>
    <w:rsid w:val="004C208C"/>
    <w:rsid w:val="004C2DD6"/>
    <w:rsid w:val="004C5164"/>
    <w:rsid w:val="004C6C9A"/>
    <w:rsid w:val="004C7BF8"/>
    <w:rsid w:val="004E3F0D"/>
    <w:rsid w:val="004E43F8"/>
    <w:rsid w:val="004F2691"/>
    <w:rsid w:val="0051627A"/>
    <w:rsid w:val="00516E08"/>
    <w:rsid w:val="00520478"/>
    <w:rsid w:val="005209B1"/>
    <w:rsid w:val="00542A86"/>
    <w:rsid w:val="00543B5E"/>
    <w:rsid w:val="00553E0F"/>
    <w:rsid w:val="005602FC"/>
    <w:rsid w:val="005621C5"/>
    <w:rsid w:val="005648FB"/>
    <w:rsid w:val="00575348"/>
    <w:rsid w:val="005814EF"/>
    <w:rsid w:val="00583BF7"/>
    <w:rsid w:val="00587EC0"/>
    <w:rsid w:val="005901B8"/>
    <w:rsid w:val="005B70AC"/>
    <w:rsid w:val="005C65B2"/>
    <w:rsid w:val="005D3251"/>
    <w:rsid w:val="005D775D"/>
    <w:rsid w:val="005E13DF"/>
    <w:rsid w:val="00601233"/>
    <w:rsid w:val="0060234C"/>
    <w:rsid w:val="006035B0"/>
    <w:rsid w:val="006131F6"/>
    <w:rsid w:val="00620448"/>
    <w:rsid w:val="0062061F"/>
    <w:rsid w:val="00625B78"/>
    <w:rsid w:val="00630F56"/>
    <w:rsid w:val="00653801"/>
    <w:rsid w:val="006569E0"/>
    <w:rsid w:val="00657018"/>
    <w:rsid w:val="00681EBF"/>
    <w:rsid w:val="0068207C"/>
    <w:rsid w:val="00690C14"/>
    <w:rsid w:val="006A1B24"/>
    <w:rsid w:val="006A244B"/>
    <w:rsid w:val="006A2CF9"/>
    <w:rsid w:val="006A5A73"/>
    <w:rsid w:val="006B1839"/>
    <w:rsid w:val="006B639A"/>
    <w:rsid w:val="006B7707"/>
    <w:rsid w:val="006C547A"/>
    <w:rsid w:val="006C7A48"/>
    <w:rsid w:val="006D1641"/>
    <w:rsid w:val="006D1E78"/>
    <w:rsid w:val="006E3A9F"/>
    <w:rsid w:val="006F5773"/>
    <w:rsid w:val="00701017"/>
    <w:rsid w:val="007078E8"/>
    <w:rsid w:val="00713A9A"/>
    <w:rsid w:val="00714FC7"/>
    <w:rsid w:val="0074017C"/>
    <w:rsid w:val="00741425"/>
    <w:rsid w:val="007469E6"/>
    <w:rsid w:val="0075285E"/>
    <w:rsid w:val="00754F75"/>
    <w:rsid w:val="00761971"/>
    <w:rsid w:val="0076479B"/>
    <w:rsid w:val="00765BC9"/>
    <w:rsid w:val="007673D7"/>
    <w:rsid w:val="007857EA"/>
    <w:rsid w:val="007935A1"/>
    <w:rsid w:val="007953CA"/>
    <w:rsid w:val="0079773A"/>
    <w:rsid w:val="007A6AFE"/>
    <w:rsid w:val="007B1B6E"/>
    <w:rsid w:val="007B287B"/>
    <w:rsid w:val="007B2BCC"/>
    <w:rsid w:val="007B6BEF"/>
    <w:rsid w:val="007B7055"/>
    <w:rsid w:val="007B79C4"/>
    <w:rsid w:val="007D70C7"/>
    <w:rsid w:val="007F244A"/>
    <w:rsid w:val="008014FB"/>
    <w:rsid w:val="0080217D"/>
    <w:rsid w:val="00805255"/>
    <w:rsid w:val="008127CE"/>
    <w:rsid w:val="008218BE"/>
    <w:rsid w:val="0082360E"/>
    <w:rsid w:val="00835A4E"/>
    <w:rsid w:val="008413D3"/>
    <w:rsid w:val="00843978"/>
    <w:rsid w:val="00850A18"/>
    <w:rsid w:val="008575D6"/>
    <w:rsid w:val="00860810"/>
    <w:rsid w:val="008667C9"/>
    <w:rsid w:val="008727BE"/>
    <w:rsid w:val="008A5384"/>
    <w:rsid w:val="008A7687"/>
    <w:rsid w:val="008B2A63"/>
    <w:rsid w:val="008C74CA"/>
    <w:rsid w:val="008D0417"/>
    <w:rsid w:val="008D1528"/>
    <w:rsid w:val="008D2590"/>
    <w:rsid w:val="008D293B"/>
    <w:rsid w:val="008D2EC5"/>
    <w:rsid w:val="008D3B5B"/>
    <w:rsid w:val="008D5677"/>
    <w:rsid w:val="008D5F3C"/>
    <w:rsid w:val="008E38EB"/>
    <w:rsid w:val="008F5D3D"/>
    <w:rsid w:val="008F6D5B"/>
    <w:rsid w:val="00907463"/>
    <w:rsid w:val="00930E35"/>
    <w:rsid w:val="009312BC"/>
    <w:rsid w:val="0093706D"/>
    <w:rsid w:val="009412AC"/>
    <w:rsid w:val="00945530"/>
    <w:rsid w:val="009524F2"/>
    <w:rsid w:val="00961DB7"/>
    <w:rsid w:val="009679CC"/>
    <w:rsid w:val="009735CC"/>
    <w:rsid w:val="009803C6"/>
    <w:rsid w:val="00982659"/>
    <w:rsid w:val="009B2FD8"/>
    <w:rsid w:val="009C4451"/>
    <w:rsid w:val="009C5AC1"/>
    <w:rsid w:val="009D1DA1"/>
    <w:rsid w:val="009D7FBB"/>
    <w:rsid w:val="009E45F0"/>
    <w:rsid w:val="009E7F89"/>
    <w:rsid w:val="009F3C55"/>
    <w:rsid w:val="00A05E63"/>
    <w:rsid w:val="00A1417A"/>
    <w:rsid w:val="00A24467"/>
    <w:rsid w:val="00A27492"/>
    <w:rsid w:val="00A32309"/>
    <w:rsid w:val="00A42D72"/>
    <w:rsid w:val="00A46B1D"/>
    <w:rsid w:val="00A52F6C"/>
    <w:rsid w:val="00A636AF"/>
    <w:rsid w:val="00A737F4"/>
    <w:rsid w:val="00A8312E"/>
    <w:rsid w:val="00A85BD4"/>
    <w:rsid w:val="00A9328D"/>
    <w:rsid w:val="00A97E1A"/>
    <w:rsid w:val="00AA2042"/>
    <w:rsid w:val="00AA2268"/>
    <w:rsid w:val="00AB3800"/>
    <w:rsid w:val="00AE1140"/>
    <w:rsid w:val="00AE3459"/>
    <w:rsid w:val="00B21A85"/>
    <w:rsid w:val="00B346C1"/>
    <w:rsid w:val="00B35BCA"/>
    <w:rsid w:val="00B41085"/>
    <w:rsid w:val="00B5646F"/>
    <w:rsid w:val="00B65AA9"/>
    <w:rsid w:val="00B72529"/>
    <w:rsid w:val="00B76259"/>
    <w:rsid w:val="00B77EFE"/>
    <w:rsid w:val="00B85A91"/>
    <w:rsid w:val="00B904E5"/>
    <w:rsid w:val="00B91E86"/>
    <w:rsid w:val="00B96617"/>
    <w:rsid w:val="00BA3361"/>
    <w:rsid w:val="00BB79B7"/>
    <w:rsid w:val="00BC1861"/>
    <w:rsid w:val="00BD514B"/>
    <w:rsid w:val="00BD61C4"/>
    <w:rsid w:val="00BF0A5B"/>
    <w:rsid w:val="00BF2883"/>
    <w:rsid w:val="00C0051A"/>
    <w:rsid w:val="00C03D40"/>
    <w:rsid w:val="00C1051B"/>
    <w:rsid w:val="00C20F08"/>
    <w:rsid w:val="00C21A57"/>
    <w:rsid w:val="00C23C30"/>
    <w:rsid w:val="00C26D8E"/>
    <w:rsid w:val="00C30AC9"/>
    <w:rsid w:val="00C33916"/>
    <w:rsid w:val="00C44F6B"/>
    <w:rsid w:val="00C502F2"/>
    <w:rsid w:val="00C53D2B"/>
    <w:rsid w:val="00C62908"/>
    <w:rsid w:val="00C802F2"/>
    <w:rsid w:val="00C82854"/>
    <w:rsid w:val="00C84D92"/>
    <w:rsid w:val="00C85A66"/>
    <w:rsid w:val="00C925B9"/>
    <w:rsid w:val="00C92ECC"/>
    <w:rsid w:val="00CA0694"/>
    <w:rsid w:val="00CC6CC2"/>
    <w:rsid w:val="00CD6834"/>
    <w:rsid w:val="00CE1B98"/>
    <w:rsid w:val="00CE60F2"/>
    <w:rsid w:val="00CF0C0F"/>
    <w:rsid w:val="00CF1EF3"/>
    <w:rsid w:val="00CF6176"/>
    <w:rsid w:val="00D029CE"/>
    <w:rsid w:val="00D04239"/>
    <w:rsid w:val="00D13CBC"/>
    <w:rsid w:val="00D33511"/>
    <w:rsid w:val="00D42997"/>
    <w:rsid w:val="00D46CCA"/>
    <w:rsid w:val="00D54725"/>
    <w:rsid w:val="00D63C0D"/>
    <w:rsid w:val="00D754E2"/>
    <w:rsid w:val="00D75718"/>
    <w:rsid w:val="00D805D7"/>
    <w:rsid w:val="00D863B2"/>
    <w:rsid w:val="00D90EFE"/>
    <w:rsid w:val="00D920C3"/>
    <w:rsid w:val="00D974F4"/>
    <w:rsid w:val="00DC244E"/>
    <w:rsid w:val="00DF273B"/>
    <w:rsid w:val="00DF39E2"/>
    <w:rsid w:val="00DF3F94"/>
    <w:rsid w:val="00E00F78"/>
    <w:rsid w:val="00E11780"/>
    <w:rsid w:val="00E16E17"/>
    <w:rsid w:val="00E175F3"/>
    <w:rsid w:val="00E24DFF"/>
    <w:rsid w:val="00E36D32"/>
    <w:rsid w:val="00E37708"/>
    <w:rsid w:val="00E4241B"/>
    <w:rsid w:val="00E5286C"/>
    <w:rsid w:val="00E53347"/>
    <w:rsid w:val="00E63387"/>
    <w:rsid w:val="00E636BD"/>
    <w:rsid w:val="00E6619A"/>
    <w:rsid w:val="00E922CD"/>
    <w:rsid w:val="00EA047C"/>
    <w:rsid w:val="00EA6BE6"/>
    <w:rsid w:val="00EB2BBC"/>
    <w:rsid w:val="00EC3F79"/>
    <w:rsid w:val="00EC4647"/>
    <w:rsid w:val="00EC650C"/>
    <w:rsid w:val="00EC65FB"/>
    <w:rsid w:val="00ED49AB"/>
    <w:rsid w:val="00ED730D"/>
    <w:rsid w:val="00ED7D68"/>
    <w:rsid w:val="00EE529D"/>
    <w:rsid w:val="00EF3E48"/>
    <w:rsid w:val="00F11808"/>
    <w:rsid w:val="00F14B46"/>
    <w:rsid w:val="00F15C1D"/>
    <w:rsid w:val="00F22944"/>
    <w:rsid w:val="00F24C11"/>
    <w:rsid w:val="00F26858"/>
    <w:rsid w:val="00F40AC9"/>
    <w:rsid w:val="00F41848"/>
    <w:rsid w:val="00F42FEB"/>
    <w:rsid w:val="00F46153"/>
    <w:rsid w:val="00F554AB"/>
    <w:rsid w:val="00F56CE3"/>
    <w:rsid w:val="00F6277E"/>
    <w:rsid w:val="00F75DF3"/>
    <w:rsid w:val="00F85656"/>
    <w:rsid w:val="00F973EF"/>
    <w:rsid w:val="00F97B24"/>
    <w:rsid w:val="00FA1C6A"/>
    <w:rsid w:val="00FB6884"/>
    <w:rsid w:val="00FC1D79"/>
    <w:rsid w:val="00FD333E"/>
    <w:rsid w:val="00FD7C88"/>
    <w:rsid w:val="00FE3EFA"/>
    <w:rsid w:val="00FE57F3"/>
    <w:rsid w:val="00FF2F15"/>
    <w:rsid w:val="00FF67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36CE18"/>
  <w15:docId w15:val="{F6C9D22B-90D0-4613-83E4-3D2A8DC02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5EFC"/>
    <w:pPr>
      <w:spacing w:before="120" w:line="288" w:lineRule="auto"/>
      <w:jc w:val="both"/>
    </w:pPr>
    <w:rPr>
      <w:rFonts w:asciiTheme="minorHAnsi" w:hAnsiTheme="minorHAnsi"/>
      <w:sz w:val="22"/>
    </w:rPr>
  </w:style>
  <w:style w:type="paragraph" w:styleId="Titre1">
    <w:name w:val="heading 1"/>
    <w:basedOn w:val="Normal"/>
    <w:next w:val="Normal"/>
    <w:link w:val="Titre1Car"/>
    <w:qFormat/>
    <w:rsid w:val="003A09EA"/>
    <w:pPr>
      <w:keepNext/>
      <w:numPr>
        <w:numId w:val="21"/>
      </w:numPr>
      <w:spacing w:before="240" w:after="60"/>
      <w:outlineLvl w:val="0"/>
    </w:pPr>
    <w:rPr>
      <w:b/>
      <w:color w:val="00338D"/>
      <w:kern w:val="28"/>
      <w:sz w:val="26"/>
    </w:rPr>
  </w:style>
  <w:style w:type="paragraph" w:styleId="Titre2">
    <w:name w:val="heading 2"/>
    <w:basedOn w:val="Normal"/>
    <w:next w:val="Normal"/>
    <w:qFormat/>
    <w:rsid w:val="00C26D8E"/>
    <w:pPr>
      <w:keepNext/>
      <w:numPr>
        <w:numId w:val="45"/>
      </w:numPr>
      <w:spacing w:before="240" w:after="60"/>
      <w:outlineLvl w:val="1"/>
    </w:pPr>
    <w:rPr>
      <w:i/>
      <w:sz w:val="24"/>
      <w:u w:val="single"/>
    </w:rPr>
  </w:style>
  <w:style w:type="paragraph" w:styleId="Titre3">
    <w:name w:val="heading 3"/>
    <w:basedOn w:val="Paragraphedeliste"/>
    <w:next w:val="Normal"/>
    <w:qFormat/>
    <w:rsid w:val="009E45F0"/>
    <w:pPr>
      <w:numPr>
        <w:numId w:val="50"/>
      </w:numPr>
      <w:spacing w:after="240" w:line="276" w:lineRule="auto"/>
      <w:outlineLvl w:val="2"/>
    </w:pPr>
    <w:rPr>
      <w:b/>
      <w:color w:val="000000"/>
      <w:szCs w:val="18"/>
    </w:rPr>
  </w:style>
  <w:style w:type="paragraph" w:styleId="Titre4">
    <w:name w:val="heading 4"/>
    <w:basedOn w:val="Normal"/>
    <w:next w:val="Normal"/>
    <w:qFormat/>
    <w:rsid w:val="0024793E"/>
    <w:pPr>
      <w:keepNext/>
      <w:spacing w:before="240" w:after="60"/>
      <w:outlineLvl w:val="3"/>
    </w:pPr>
    <w:rPr>
      <w:b/>
      <w:i/>
    </w:rPr>
  </w:style>
  <w:style w:type="paragraph" w:styleId="Titre5">
    <w:name w:val="heading 5"/>
    <w:basedOn w:val="Normal"/>
    <w:next w:val="Normal"/>
    <w:qFormat/>
    <w:pPr>
      <w:numPr>
        <w:ilvl w:val="4"/>
        <w:numId w:val="20"/>
      </w:numPr>
      <w:spacing w:before="240" w:after="60"/>
      <w:outlineLvl w:val="4"/>
    </w:pPr>
    <w:rPr>
      <w:rFonts w:ascii="Arial" w:hAnsi="Arial"/>
    </w:rPr>
  </w:style>
  <w:style w:type="paragraph" w:styleId="Titre6">
    <w:name w:val="heading 6"/>
    <w:basedOn w:val="Normal"/>
    <w:next w:val="Normal"/>
    <w:link w:val="Titre6Car"/>
    <w:semiHidden/>
    <w:unhideWhenUsed/>
    <w:qFormat/>
    <w:rsid w:val="005602FC"/>
    <w:pPr>
      <w:keepNext/>
      <w:keepLines/>
      <w:numPr>
        <w:ilvl w:val="5"/>
        <w:numId w:val="20"/>
      </w:numPr>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semiHidden/>
    <w:unhideWhenUsed/>
    <w:qFormat/>
    <w:rsid w:val="005602FC"/>
    <w:pPr>
      <w:keepNext/>
      <w:keepLines/>
      <w:numPr>
        <w:ilvl w:val="6"/>
        <w:numId w:val="20"/>
      </w:numPr>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semiHidden/>
    <w:unhideWhenUsed/>
    <w:qFormat/>
    <w:rsid w:val="005602FC"/>
    <w:pPr>
      <w:keepNext/>
      <w:keepLines/>
      <w:numPr>
        <w:ilvl w:val="7"/>
        <w:numId w:val="20"/>
      </w:numPr>
      <w:outlineLvl w:val="7"/>
    </w:pPr>
    <w:rPr>
      <w:rFonts w:asciiTheme="majorHAnsi" w:eastAsiaTheme="majorEastAsia" w:hAnsiTheme="majorHAnsi" w:cstheme="majorBidi"/>
      <w:color w:val="404040" w:themeColor="text1" w:themeTint="BF"/>
      <w:sz w:val="20"/>
    </w:rPr>
  </w:style>
  <w:style w:type="paragraph" w:styleId="Titre9">
    <w:name w:val="heading 9"/>
    <w:basedOn w:val="Normal"/>
    <w:next w:val="Normal"/>
    <w:link w:val="Titre9Car"/>
    <w:semiHidden/>
    <w:unhideWhenUsed/>
    <w:qFormat/>
    <w:rsid w:val="005602FC"/>
    <w:pPr>
      <w:keepNext/>
      <w:keepLines/>
      <w:numPr>
        <w:ilvl w:val="8"/>
        <w:numId w:val="20"/>
      </w:numPr>
      <w:outlineLvl w:val="8"/>
    </w:pPr>
    <w:rPr>
      <w:rFonts w:asciiTheme="majorHAnsi" w:eastAsiaTheme="majorEastAsia" w:hAnsiTheme="majorHAnsi" w:cstheme="majorBidi"/>
      <w:i/>
      <w:iCs/>
      <w:color w:val="404040" w:themeColor="text1" w:themeTint="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semiHidden/>
    <w:pPr>
      <w:tabs>
        <w:tab w:val="right" w:pos="9071"/>
      </w:tabs>
    </w:pPr>
    <w:rPr>
      <w:b/>
      <w:caps/>
      <w:u w:val="single"/>
    </w:rPr>
  </w:style>
  <w:style w:type="paragraph" w:styleId="Pieddepage">
    <w:name w:val="footer"/>
    <w:basedOn w:val="Normal"/>
    <w:link w:val="PieddepageCar"/>
    <w:pPr>
      <w:tabs>
        <w:tab w:val="center" w:pos="4536"/>
        <w:tab w:val="right" w:pos="9072"/>
      </w:tabs>
    </w:pPr>
  </w:style>
  <w:style w:type="paragraph" w:styleId="TM2">
    <w:name w:val="toc 2"/>
    <w:basedOn w:val="Normal"/>
    <w:next w:val="Normal"/>
    <w:semiHidden/>
    <w:pPr>
      <w:tabs>
        <w:tab w:val="right" w:pos="9072"/>
      </w:tabs>
    </w:pPr>
    <w:rPr>
      <w:b/>
      <w:smallCaps/>
    </w:rPr>
  </w:style>
  <w:style w:type="paragraph" w:styleId="En-tte">
    <w:name w:val="header"/>
    <w:basedOn w:val="Normal"/>
    <w:link w:val="En-tteCar"/>
    <w:pPr>
      <w:tabs>
        <w:tab w:val="center" w:pos="4536"/>
        <w:tab w:val="right" w:pos="9072"/>
      </w:tabs>
    </w:pPr>
  </w:style>
  <w:style w:type="paragraph" w:styleId="TM3">
    <w:name w:val="toc 3"/>
    <w:basedOn w:val="Normal"/>
    <w:next w:val="Normal"/>
    <w:semiHidden/>
    <w:pPr>
      <w:tabs>
        <w:tab w:val="right" w:pos="9071"/>
      </w:tabs>
    </w:pPr>
    <w:rPr>
      <w:smallCaps/>
    </w:r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tyle>
  <w:style w:type="paragraph" w:customStyle="1" w:styleId="Normal1">
    <w:name w:val="Normal1"/>
    <w:basedOn w:val="Normal"/>
    <w:pPr>
      <w:keepLines/>
      <w:tabs>
        <w:tab w:val="left" w:pos="284"/>
        <w:tab w:val="left" w:pos="567"/>
        <w:tab w:val="left" w:pos="851"/>
      </w:tabs>
      <w:ind w:firstLine="284"/>
    </w:pPr>
  </w:style>
  <w:style w:type="paragraph" w:customStyle="1" w:styleId="Normal2">
    <w:name w:val="Normal2"/>
    <w:basedOn w:val="Normal"/>
    <w:pPr>
      <w:keepLines/>
      <w:tabs>
        <w:tab w:val="left" w:pos="567"/>
        <w:tab w:val="left" w:pos="851"/>
        <w:tab w:val="left" w:pos="1134"/>
      </w:tabs>
      <w:ind w:left="284" w:firstLine="284"/>
    </w:pPr>
  </w:style>
  <w:style w:type="paragraph" w:customStyle="1" w:styleId="Normal3">
    <w:name w:val="Normal3"/>
    <w:basedOn w:val="Normal"/>
    <w:pPr>
      <w:keepLines/>
      <w:tabs>
        <w:tab w:val="left" w:pos="851"/>
        <w:tab w:val="left" w:pos="1134"/>
        <w:tab w:val="left" w:pos="1418"/>
      </w:tabs>
      <w:ind w:left="567" w:firstLine="284"/>
    </w:pPr>
  </w:style>
  <w:style w:type="paragraph" w:customStyle="1" w:styleId="Style1">
    <w:name w:val="Style1"/>
    <w:basedOn w:val="Titre2"/>
    <w:pPr>
      <w:ind w:left="851"/>
      <w:outlineLvl w:val="9"/>
    </w:pPr>
  </w:style>
  <w:style w:type="character" w:styleId="Numrodepage">
    <w:name w:val="page number"/>
    <w:basedOn w:val="Policepardfaut"/>
  </w:style>
  <w:style w:type="paragraph" w:customStyle="1" w:styleId="Erreur">
    <w:name w:val="Erreur"/>
    <w:basedOn w:val="Normal"/>
    <w:pPr>
      <w:jc w:val="center"/>
    </w:pPr>
    <w:rPr>
      <w:i/>
      <w:sz w:val="20"/>
    </w:rPr>
  </w:style>
  <w:style w:type="paragraph" w:styleId="Titre">
    <w:name w:val="Title"/>
    <w:basedOn w:val="Normal"/>
    <w:qFormat/>
    <w:pPr>
      <w:jc w:val="center"/>
    </w:pPr>
    <w:rPr>
      <w:b/>
      <w:sz w:val="26"/>
    </w:rPr>
  </w:style>
  <w:style w:type="character" w:styleId="Appelnotedebasdep">
    <w:name w:val="footnote reference"/>
    <w:uiPriority w:val="99"/>
    <w:semiHidden/>
    <w:rPr>
      <w:vertAlign w:val="superscript"/>
    </w:rPr>
  </w:style>
  <w:style w:type="paragraph" w:styleId="Notedebasdepage">
    <w:name w:val="footnote text"/>
    <w:basedOn w:val="Normal"/>
    <w:link w:val="NotedebasdepageCar"/>
    <w:uiPriority w:val="99"/>
    <w:semiHidden/>
    <w:rPr>
      <w:sz w:val="16"/>
    </w:rPr>
  </w:style>
  <w:style w:type="paragraph" w:styleId="Signature">
    <w:name w:val="Signature"/>
    <w:basedOn w:val="Normal"/>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21093D"/>
    <w:rPr>
      <w:b/>
    </w:rPr>
  </w:style>
  <w:style w:type="character" w:styleId="Lienhypertexte">
    <w:name w:val="Hyperlink"/>
    <w:rsid w:val="00310626"/>
    <w:rPr>
      <w:color w:val="0000FF"/>
      <w:u w:val="single"/>
    </w:rPr>
  </w:style>
  <w:style w:type="paragraph" w:styleId="Corpsdetexte">
    <w:name w:val="Body Text"/>
    <w:basedOn w:val="Normal"/>
    <w:link w:val="CorpsdetexteCar"/>
    <w:rsid w:val="006035B0"/>
    <w:pPr>
      <w:spacing w:after="120"/>
    </w:pPr>
    <w:rPr>
      <w:sz w:val="24"/>
      <w:szCs w:val="24"/>
    </w:rPr>
  </w:style>
  <w:style w:type="paragraph" w:customStyle="1" w:styleId="Lignederfrence">
    <w:name w:val="Ligne de référence"/>
    <w:basedOn w:val="Corpsdetexte"/>
    <w:rsid w:val="003B7CF9"/>
    <w:rPr>
      <w:szCs w:val="20"/>
    </w:rPr>
  </w:style>
  <w:style w:type="paragraph" w:styleId="Textedebulles">
    <w:name w:val="Balloon Text"/>
    <w:basedOn w:val="Normal"/>
    <w:semiHidden/>
    <w:rsid w:val="00F15C1D"/>
    <w:rPr>
      <w:rFonts w:ascii="Tahoma" w:hAnsi="Tahoma" w:cs="Tahoma"/>
      <w:sz w:val="16"/>
      <w:szCs w:val="16"/>
    </w:rPr>
  </w:style>
  <w:style w:type="paragraph" w:customStyle="1" w:styleId="Titre1Car0">
    <w:name w:val="Titre 1 § Car"/>
    <w:basedOn w:val="Normal"/>
    <w:link w:val="Titre1CarCar"/>
    <w:uiPriority w:val="99"/>
    <w:rsid w:val="004832BC"/>
    <w:pPr>
      <w:spacing w:after="120"/>
      <w:ind w:left="113"/>
    </w:pPr>
    <w:rPr>
      <w:rFonts w:ascii="Arial" w:hAnsi="Arial" w:cs="Arial"/>
      <w:snapToGrid w:val="0"/>
      <w:color w:val="000000"/>
    </w:rPr>
  </w:style>
  <w:style w:type="character" w:customStyle="1" w:styleId="Titre1CarCar">
    <w:name w:val="Titre 1 § Car Car"/>
    <w:link w:val="Titre1Car0"/>
    <w:uiPriority w:val="99"/>
    <w:rsid w:val="004832BC"/>
    <w:rPr>
      <w:rFonts w:ascii="Arial" w:hAnsi="Arial" w:cs="Arial"/>
      <w:snapToGrid w:val="0"/>
      <w:color w:val="000000"/>
      <w:sz w:val="22"/>
      <w:lang w:val="fr-FR" w:eastAsia="fr-FR" w:bidi="ar-SA"/>
    </w:rPr>
  </w:style>
  <w:style w:type="table" w:styleId="Grilledutableau">
    <w:name w:val="Table Grid"/>
    <w:basedOn w:val="TableauNormal"/>
    <w:rsid w:val="00C85A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rsid w:val="00411236"/>
    <w:rPr>
      <w:sz w:val="16"/>
      <w:szCs w:val="16"/>
    </w:rPr>
  </w:style>
  <w:style w:type="paragraph" w:styleId="Objetducommentaire">
    <w:name w:val="annotation subject"/>
    <w:basedOn w:val="Commentaire"/>
    <w:next w:val="Commentaire"/>
    <w:semiHidden/>
    <w:rsid w:val="00411236"/>
    <w:rPr>
      <w:b/>
      <w:bCs/>
      <w:sz w:val="20"/>
    </w:rPr>
  </w:style>
  <w:style w:type="paragraph" w:styleId="Paragraphedeliste">
    <w:name w:val="List Paragraph"/>
    <w:basedOn w:val="Normal"/>
    <w:uiPriority w:val="34"/>
    <w:qFormat/>
    <w:rsid w:val="005648FB"/>
    <w:pPr>
      <w:ind w:left="708"/>
    </w:pPr>
  </w:style>
  <w:style w:type="character" w:styleId="Accentuation">
    <w:name w:val="Emphasis"/>
    <w:qFormat/>
    <w:rsid w:val="0023048E"/>
    <w:rPr>
      <w:i/>
      <w:iCs/>
    </w:rPr>
  </w:style>
  <w:style w:type="character" w:styleId="lev">
    <w:name w:val="Strong"/>
    <w:qFormat/>
    <w:rsid w:val="0023048E"/>
    <w:rPr>
      <w:b/>
      <w:bCs/>
    </w:rPr>
  </w:style>
  <w:style w:type="character" w:customStyle="1" w:styleId="CorpsdetexteCar">
    <w:name w:val="Corps de texte Car"/>
    <w:link w:val="Corpsdetexte"/>
    <w:rsid w:val="00410960"/>
    <w:rPr>
      <w:sz w:val="24"/>
      <w:szCs w:val="24"/>
    </w:rPr>
  </w:style>
  <w:style w:type="paragraph" w:customStyle="1" w:styleId="TitreArticle">
    <w:name w:val="Titre Article"/>
    <w:basedOn w:val="Normal"/>
    <w:uiPriority w:val="99"/>
    <w:rsid w:val="00410960"/>
    <w:pPr>
      <w:keepNext/>
      <w:spacing w:after="240"/>
    </w:pPr>
    <w:rPr>
      <w:rFonts w:ascii="Verdana" w:hAnsi="Verdana" w:cs="Verdana"/>
      <w:b/>
      <w:bCs/>
      <w:szCs w:val="22"/>
    </w:rPr>
  </w:style>
  <w:style w:type="paragraph" w:customStyle="1" w:styleId="soustitre">
    <w:name w:val="sous titre"/>
    <w:basedOn w:val="Normal"/>
    <w:uiPriority w:val="99"/>
    <w:rsid w:val="00410960"/>
    <w:pPr>
      <w:keepNext/>
      <w:tabs>
        <w:tab w:val="left" w:pos="1134"/>
      </w:tabs>
      <w:spacing w:after="240"/>
    </w:pPr>
    <w:rPr>
      <w:rFonts w:ascii="Verdana" w:hAnsi="Verdana" w:cs="Verdana"/>
      <w:i/>
      <w:iCs/>
      <w:sz w:val="20"/>
      <w:u w:val="single"/>
    </w:rPr>
  </w:style>
  <w:style w:type="character" w:customStyle="1" w:styleId="CommentaireCar">
    <w:name w:val="Commentaire Car"/>
    <w:link w:val="Commentaire"/>
    <w:rsid w:val="00410960"/>
    <w:rPr>
      <w:sz w:val="22"/>
    </w:rPr>
  </w:style>
  <w:style w:type="character" w:customStyle="1" w:styleId="Titre6Car">
    <w:name w:val="Titre 6 Car"/>
    <w:basedOn w:val="Policepardfaut"/>
    <w:link w:val="Titre6"/>
    <w:semiHidden/>
    <w:rsid w:val="005602FC"/>
    <w:rPr>
      <w:rFonts w:asciiTheme="majorHAnsi" w:eastAsiaTheme="majorEastAsia" w:hAnsiTheme="majorHAnsi" w:cstheme="majorBidi"/>
      <w:i/>
      <w:iCs/>
      <w:color w:val="243F60" w:themeColor="accent1" w:themeShade="7F"/>
      <w:sz w:val="22"/>
    </w:rPr>
  </w:style>
  <w:style w:type="character" w:customStyle="1" w:styleId="Titre7Car">
    <w:name w:val="Titre 7 Car"/>
    <w:basedOn w:val="Policepardfaut"/>
    <w:link w:val="Titre7"/>
    <w:semiHidden/>
    <w:rsid w:val="005602FC"/>
    <w:rPr>
      <w:rFonts w:asciiTheme="majorHAnsi" w:eastAsiaTheme="majorEastAsia" w:hAnsiTheme="majorHAnsi" w:cstheme="majorBidi"/>
      <w:i/>
      <w:iCs/>
      <w:color w:val="404040" w:themeColor="text1" w:themeTint="BF"/>
      <w:sz w:val="22"/>
    </w:rPr>
  </w:style>
  <w:style w:type="character" w:customStyle="1" w:styleId="Titre8Car">
    <w:name w:val="Titre 8 Car"/>
    <w:basedOn w:val="Policepardfaut"/>
    <w:link w:val="Titre8"/>
    <w:semiHidden/>
    <w:rsid w:val="005602FC"/>
    <w:rPr>
      <w:rFonts w:asciiTheme="majorHAnsi" w:eastAsiaTheme="majorEastAsia" w:hAnsiTheme="majorHAnsi" w:cstheme="majorBidi"/>
      <w:color w:val="404040" w:themeColor="text1" w:themeTint="BF"/>
    </w:rPr>
  </w:style>
  <w:style w:type="character" w:customStyle="1" w:styleId="Titre9Car">
    <w:name w:val="Titre 9 Car"/>
    <w:basedOn w:val="Policepardfaut"/>
    <w:link w:val="Titre9"/>
    <w:semiHidden/>
    <w:rsid w:val="005602FC"/>
    <w:rPr>
      <w:rFonts w:asciiTheme="majorHAnsi" w:eastAsiaTheme="majorEastAsia" w:hAnsiTheme="majorHAnsi" w:cstheme="majorBidi"/>
      <w:i/>
      <w:iCs/>
      <w:color w:val="404040" w:themeColor="text1" w:themeTint="BF"/>
    </w:rPr>
  </w:style>
  <w:style w:type="character" w:customStyle="1" w:styleId="En-tteCar">
    <w:name w:val="En-tête Car"/>
    <w:basedOn w:val="Policepardfaut"/>
    <w:link w:val="En-tte"/>
    <w:rsid w:val="00280650"/>
    <w:rPr>
      <w:rFonts w:asciiTheme="minorHAnsi" w:hAnsiTheme="minorHAnsi"/>
      <w:sz w:val="22"/>
    </w:rPr>
  </w:style>
  <w:style w:type="character" w:customStyle="1" w:styleId="NotedebasdepageCar">
    <w:name w:val="Note de bas de page Car"/>
    <w:basedOn w:val="Policepardfaut"/>
    <w:link w:val="Notedebasdepage"/>
    <w:uiPriority w:val="99"/>
    <w:semiHidden/>
    <w:rsid w:val="00280650"/>
    <w:rPr>
      <w:rFonts w:asciiTheme="minorHAnsi" w:hAnsiTheme="minorHAnsi"/>
      <w:sz w:val="16"/>
    </w:rPr>
  </w:style>
  <w:style w:type="character" w:styleId="Lienhypertextesuivivisit">
    <w:name w:val="FollowedHyperlink"/>
    <w:basedOn w:val="Policepardfaut"/>
    <w:rsid w:val="00E16E17"/>
    <w:rPr>
      <w:color w:val="800080" w:themeColor="followedHyperlink"/>
      <w:u w:val="single"/>
    </w:rPr>
  </w:style>
  <w:style w:type="paragraph" w:customStyle="1" w:styleId="Default">
    <w:name w:val="Default"/>
    <w:rsid w:val="00472DBC"/>
    <w:pPr>
      <w:autoSpaceDE w:val="0"/>
      <w:autoSpaceDN w:val="0"/>
      <w:adjustRightInd w:val="0"/>
    </w:pPr>
    <w:rPr>
      <w:rFonts w:ascii="Corbel" w:hAnsi="Corbel" w:cs="Corbel"/>
      <w:color w:val="000000"/>
      <w:sz w:val="24"/>
      <w:szCs w:val="24"/>
    </w:rPr>
  </w:style>
  <w:style w:type="paragraph" w:styleId="Corpsdetexte2">
    <w:name w:val="Body Text 2"/>
    <w:basedOn w:val="Normal"/>
    <w:link w:val="Corpsdetexte2Car"/>
    <w:rsid w:val="0068207C"/>
    <w:pPr>
      <w:spacing w:after="120" w:line="480" w:lineRule="auto"/>
    </w:pPr>
  </w:style>
  <w:style w:type="character" w:customStyle="1" w:styleId="Corpsdetexte2Car">
    <w:name w:val="Corps de texte 2 Car"/>
    <w:basedOn w:val="Policepardfaut"/>
    <w:link w:val="Corpsdetexte2"/>
    <w:rsid w:val="0068207C"/>
    <w:rPr>
      <w:rFonts w:asciiTheme="minorHAnsi" w:hAnsiTheme="minorHAnsi"/>
      <w:sz w:val="22"/>
    </w:rPr>
  </w:style>
  <w:style w:type="paragraph" w:customStyle="1" w:styleId="p24">
    <w:name w:val="p24"/>
    <w:basedOn w:val="Normal"/>
    <w:rsid w:val="007078E8"/>
    <w:pPr>
      <w:widowControl w:val="0"/>
      <w:tabs>
        <w:tab w:val="left" w:pos="300"/>
        <w:tab w:val="left" w:pos="680"/>
      </w:tabs>
      <w:spacing w:before="0" w:line="280" w:lineRule="atLeast"/>
      <w:ind w:left="720" w:hanging="432"/>
      <w:jc w:val="left"/>
    </w:pPr>
    <w:rPr>
      <w:rFonts w:ascii="Times New Roman" w:hAnsi="Times New Roman"/>
      <w:snapToGrid w:val="0"/>
      <w:sz w:val="24"/>
    </w:rPr>
  </w:style>
  <w:style w:type="character" w:customStyle="1" w:styleId="Titre1Car">
    <w:name w:val="Titre 1 Car"/>
    <w:basedOn w:val="Policepardfaut"/>
    <w:link w:val="Titre1"/>
    <w:rsid w:val="00223CC6"/>
    <w:rPr>
      <w:rFonts w:asciiTheme="minorHAnsi" w:hAnsiTheme="minorHAnsi"/>
      <w:b/>
      <w:color w:val="00338D"/>
      <w:kern w:val="28"/>
      <w:sz w:val="26"/>
    </w:rPr>
  </w:style>
  <w:style w:type="character" w:customStyle="1" w:styleId="PieddepageCar">
    <w:name w:val="Pied de page Car"/>
    <w:basedOn w:val="Policepardfaut"/>
    <w:link w:val="Pieddepage"/>
    <w:rsid w:val="00945530"/>
    <w:rPr>
      <w:rFonts w:asciiTheme="minorHAnsi" w:hAnsiTheme="minorHAnsi"/>
      <w:sz w:val="22"/>
    </w:rPr>
  </w:style>
  <w:style w:type="paragraph" w:customStyle="1" w:styleId="retraittableau">
    <w:name w:val="§ retrait tableau"/>
    <w:basedOn w:val="Normal"/>
    <w:rsid w:val="00945530"/>
    <w:pPr>
      <w:numPr>
        <w:numId w:val="1"/>
      </w:numPr>
      <w:tabs>
        <w:tab w:val="num" w:pos="1080"/>
      </w:tabs>
      <w:spacing w:before="0" w:line="240" w:lineRule="exact"/>
      <w:jc w:val="left"/>
    </w:pPr>
    <w:rPr>
      <w:rFonts w:ascii="Times New Roman" w:hAnsi="Times New Roman"/>
      <w:spacing w:val="-2"/>
      <w:sz w:val="18"/>
      <w:szCs w:val="18"/>
    </w:rPr>
  </w:style>
  <w:style w:type="paragraph" w:styleId="Corpsdetexte3">
    <w:name w:val="Body Text 3"/>
    <w:basedOn w:val="Normal"/>
    <w:link w:val="Corpsdetexte3Car"/>
    <w:rsid w:val="000724F1"/>
    <w:pPr>
      <w:spacing w:after="120"/>
    </w:pPr>
    <w:rPr>
      <w:sz w:val="16"/>
      <w:szCs w:val="16"/>
    </w:rPr>
  </w:style>
  <w:style w:type="character" w:customStyle="1" w:styleId="Corpsdetexte3Car">
    <w:name w:val="Corps de texte 3 Car"/>
    <w:basedOn w:val="Policepardfaut"/>
    <w:link w:val="Corpsdetexte3"/>
    <w:rsid w:val="000724F1"/>
    <w:rPr>
      <w:rFonts w:asciiTheme="minorHAnsi" w:hAnsiTheme="minorHAnsi"/>
      <w:sz w:val="16"/>
      <w:szCs w:val="16"/>
    </w:rPr>
  </w:style>
  <w:style w:type="paragraph" w:customStyle="1" w:styleId="Normalbis">
    <w:name w:val="Normal bis"/>
    <w:basedOn w:val="Normal"/>
    <w:rsid w:val="00FE3EFA"/>
    <w:pPr>
      <w:tabs>
        <w:tab w:val="left" w:pos="2268"/>
      </w:tabs>
      <w:overflowPunct w:val="0"/>
      <w:autoSpaceDE w:val="0"/>
      <w:autoSpaceDN w:val="0"/>
      <w:adjustRightInd w:val="0"/>
      <w:spacing w:line="240" w:lineRule="auto"/>
      <w:textAlignment w:val="baseline"/>
    </w:pPr>
    <w:rPr>
      <w:rFonts w:ascii="Univers (WN)" w:hAnsi="Univers (WN)"/>
    </w:rPr>
  </w:style>
  <w:style w:type="paragraph" w:customStyle="1" w:styleId="titre0">
    <w:name w:val="titre0"/>
    <w:basedOn w:val="Normal"/>
    <w:link w:val="titre0Car"/>
    <w:rsid w:val="00701017"/>
    <w:pPr>
      <w:tabs>
        <w:tab w:val="left" w:pos="0"/>
      </w:tabs>
      <w:autoSpaceDE w:val="0"/>
      <w:autoSpaceDN w:val="0"/>
      <w:adjustRightInd w:val="0"/>
      <w:spacing w:before="0" w:after="720" w:line="240" w:lineRule="auto"/>
      <w:ind w:firstLine="15"/>
      <w:jc w:val="center"/>
    </w:pPr>
    <w:rPr>
      <w:rFonts w:ascii="Garamond" w:hAnsi="Garamond"/>
      <w:b/>
      <w:bCs/>
      <w:sz w:val="32"/>
      <w:szCs w:val="18"/>
    </w:rPr>
  </w:style>
  <w:style w:type="character" w:customStyle="1" w:styleId="titre0Car">
    <w:name w:val="titre0 Car"/>
    <w:link w:val="titre0"/>
    <w:rsid w:val="00701017"/>
    <w:rPr>
      <w:rFonts w:ascii="Garamond" w:hAnsi="Garamond"/>
      <w:b/>
      <w:bCs/>
      <w:sz w:val="32"/>
      <w:szCs w:val="18"/>
    </w:rPr>
  </w:style>
  <w:style w:type="paragraph" w:styleId="Rvision">
    <w:name w:val="Revision"/>
    <w:hidden/>
    <w:uiPriority w:val="99"/>
    <w:semiHidden/>
    <w:rsid w:val="00312A1D"/>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824357">
      <w:bodyDiv w:val="1"/>
      <w:marLeft w:val="0"/>
      <w:marRight w:val="0"/>
      <w:marTop w:val="0"/>
      <w:marBottom w:val="0"/>
      <w:divBdr>
        <w:top w:val="none" w:sz="0" w:space="0" w:color="auto"/>
        <w:left w:val="none" w:sz="0" w:space="0" w:color="auto"/>
        <w:bottom w:val="none" w:sz="0" w:space="0" w:color="auto"/>
        <w:right w:val="none" w:sz="0" w:space="0" w:color="auto"/>
      </w:divBdr>
    </w:div>
    <w:div w:id="427888342">
      <w:bodyDiv w:val="1"/>
      <w:marLeft w:val="0"/>
      <w:marRight w:val="0"/>
      <w:marTop w:val="0"/>
      <w:marBottom w:val="0"/>
      <w:divBdr>
        <w:top w:val="none" w:sz="0" w:space="0" w:color="auto"/>
        <w:left w:val="none" w:sz="0" w:space="0" w:color="auto"/>
        <w:bottom w:val="none" w:sz="0" w:space="0" w:color="auto"/>
        <w:right w:val="none" w:sz="0" w:space="0" w:color="auto"/>
      </w:divBdr>
    </w:div>
    <w:div w:id="937567600">
      <w:bodyDiv w:val="1"/>
      <w:marLeft w:val="0"/>
      <w:marRight w:val="0"/>
      <w:marTop w:val="0"/>
      <w:marBottom w:val="0"/>
      <w:divBdr>
        <w:top w:val="none" w:sz="0" w:space="0" w:color="auto"/>
        <w:left w:val="none" w:sz="0" w:space="0" w:color="auto"/>
        <w:bottom w:val="none" w:sz="0" w:space="0" w:color="auto"/>
        <w:right w:val="none" w:sz="0" w:space="0" w:color="auto"/>
      </w:divBdr>
    </w:div>
    <w:div w:id="984700223">
      <w:bodyDiv w:val="1"/>
      <w:marLeft w:val="0"/>
      <w:marRight w:val="0"/>
      <w:marTop w:val="0"/>
      <w:marBottom w:val="0"/>
      <w:divBdr>
        <w:top w:val="none" w:sz="0" w:space="0" w:color="auto"/>
        <w:left w:val="none" w:sz="0" w:space="0" w:color="auto"/>
        <w:bottom w:val="none" w:sz="0" w:space="0" w:color="auto"/>
        <w:right w:val="none" w:sz="0" w:space="0" w:color="auto"/>
      </w:divBdr>
      <w:divsChild>
        <w:div w:id="2114476206">
          <w:marLeft w:val="0"/>
          <w:marRight w:val="0"/>
          <w:marTop w:val="0"/>
          <w:marBottom w:val="0"/>
          <w:divBdr>
            <w:top w:val="none" w:sz="0" w:space="0" w:color="auto"/>
            <w:left w:val="none" w:sz="0" w:space="0" w:color="auto"/>
            <w:bottom w:val="none" w:sz="0" w:space="0" w:color="auto"/>
            <w:right w:val="none" w:sz="0" w:space="0" w:color="auto"/>
          </w:divBdr>
          <w:divsChild>
            <w:div w:id="49691437">
              <w:marLeft w:val="0"/>
              <w:marRight w:val="0"/>
              <w:marTop w:val="0"/>
              <w:marBottom w:val="0"/>
              <w:divBdr>
                <w:top w:val="none" w:sz="0" w:space="0" w:color="auto"/>
                <w:left w:val="none" w:sz="0" w:space="0" w:color="auto"/>
                <w:bottom w:val="none" w:sz="0" w:space="0" w:color="auto"/>
                <w:right w:val="none" w:sz="0" w:space="0" w:color="auto"/>
              </w:divBdr>
            </w:div>
            <w:div w:id="74404316">
              <w:marLeft w:val="0"/>
              <w:marRight w:val="0"/>
              <w:marTop w:val="0"/>
              <w:marBottom w:val="0"/>
              <w:divBdr>
                <w:top w:val="none" w:sz="0" w:space="0" w:color="auto"/>
                <w:left w:val="none" w:sz="0" w:space="0" w:color="auto"/>
                <w:bottom w:val="none" w:sz="0" w:space="0" w:color="auto"/>
                <w:right w:val="none" w:sz="0" w:space="0" w:color="auto"/>
              </w:divBdr>
            </w:div>
            <w:div w:id="76093777">
              <w:marLeft w:val="0"/>
              <w:marRight w:val="0"/>
              <w:marTop w:val="0"/>
              <w:marBottom w:val="0"/>
              <w:divBdr>
                <w:top w:val="none" w:sz="0" w:space="0" w:color="auto"/>
                <w:left w:val="none" w:sz="0" w:space="0" w:color="auto"/>
                <w:bottom w:val="none" w:sz="0" w:space="0" w:color="auto"/>
                <w:right w:val="none" w:sz="0" w:space="0" w:color="auto"/>
              </w:divBdr>
            </w:div>
            <w:div w:id="77409972">
              <w:marLeft w:val="0"/>
              <w:marRight w:val="0"/>
              <w:marTop w:val="0"/>
              <w:marBottom w:val="0"/>
              <w:divBdr>
                <w:top w:val="none" w:sz="0" w:space="0" w:color="auto"/>
                <w:left w:val="none" w:sz="0" w:space="0" w:color="auto"/>
                <w:bottom w:val="none" w:sz="0" w:space="0" w:color="auto"/>
                <w:right w:val="none" w:sz="0" w:space="0" w:color="auto"/>
              </w:divBdr>
            </w:div>
            <w:div w:id="101925346">
              <w:marLeft w:val="0"/>
              <w:marRight w:val="0"/>
              <w:marTop w:val="0"/>
              <w:marBottom w:val="0"/>
              <w:divBdr>
                <w:top w:val="none" w:sz="0" w:space="0" w:color="auto"/>
                <w:left w:val="none" w:sz="0" w:space="0" w:color="auto"/>
                <w:bottom w:val="none" w:sz="0" w:space="0" w:color="auto"/>
                <w:right w:val="none" w:sz="0" w:space="0" w:color="auto"/>
              </w:divBdr>
            </w:div>
            <w:div w:id="104276540">
              <w:marLeft w:val="0"/>
              <w:marRight w:val="0"/>
              <w:marTop w:val="0"/>
              <w:marBottom w:val="0"/>
              <w:divBdr>
                <w:top w:val="none" w:sz="0" w:space="0" w:color="auto"/>
                <w:left w:val="none" w:sz="0" w:space="0" w:color="auto"/>
                <w:bottom w:val="none" w:sz="0" w:space="0" w:color="auto"/>
                <w:right w:val="none" w:sz="0" w:space="0" w:color="auto"/>
              </w:divBdr>
            </w:div>
            <w:div w:id="144392414">
              <w:marLeft w:val="0"/>
              <w:marRight w:val="0"/>
              <w:marTop w:val="0"/>
              <w:marBottom w:val="0"/>
              <w:divBdr>
                <w:top w:val="none" w:sz="0" w:space="0" w:color="auto"/>
                <w:left w:val="none" w:sz="0" w:space="0" w:color="auto"/>
                <w:bottom w:val="none" w:sz="0" w:space="0" w:color="auto"/>
                <w:right w:val="none" w:sz="0" w:space="0" w:color="auto"/>
              </w:divBdr>
            </w:div>
            <w:div w:id="174539521">
              <w:marLeft w:val="0"/>
              <w:marRight w:val="0"/>
              <w:marTop w:val="0"/>
              <w:marBottom w:val="0"/>
              <w:divBdr>
                <w:top w:val="none" w:sz="0" w:space="0" w:color="auto"/>
                <w:left w:val="none" w:sz="0" w:space="0" w:color="auto"/>
                <w:bottom w:val="none" w:sz="0" w:space="0" w:color="auto"/>
                <w:right w:val="none" w:sz="0" w:space="0" w:color="auto"/>
              </w:divBdr>
            </w:div>
            <w:div w:id="181631343">
              <w:marLeft w:val="0"/>
              <w:marRight w:val="0"/>
              <w:marTop w:val="0"/>
              <w:marBottom w:val="0"/>
              <w:divBdr>
                <w:top w:val="none" w:sz="0" w:space="0" w:color="auto"/>
                <w:left w:val="none" w:sz="0" w:space="0" w:color="auto"/>
                <w:bottom w:val="none" w:sz="0" w:space="0" w:color="auto"/>
                <w:right w:val="none" w:sz="0" w:space="0" w:color="auto"/>
              </w:divBdr>
            </w:div>
            <w:div w:id="206571236">
              <w:marLeft w:val="0"/>
              <w:marRight w:val="0"/>
              <w:marTop w:val="0"/>
              <w:marBottom w:val="0"/>
              <w:divBdr>
                <w:top w:val="none" w:sz="0" w:space="0" w:color="auto"/>
                <w:left w:val="none" w:sz="0" w:space="0" w:color="auto"/>
                <w:bottom w:val="none" w:sz="0" w:space="0" w:color="auto"/>
                <w:right w:val="none" w:sz="0" w:space="0" w:color="auto"/>
              </w:divBdr>
            </w:div>
            <w:div w:id="212693651">
              <w:marLeft w:val="0"/>
              <w:marRight w:val="0"/>
              <w:marTop w:val="0"/>
              <w:marBottom w:val="0"/>
              <w:divBdr>
                <w:top w:val="none" w:sz="0" w:space="0" w:color="auto"/>
                <w:left w:val="none" w:sz="0" w:space="0" w:color="auto"/>
                <w:bottom w:val="none" w:sz="0" w:space="0" w:color="auto"/>
                <w:right w:val="none" w:sz="0" w:space="0" w:color="auto"/>
              </w:divBdr>
            </w:div>
            <w:div w:id="264921413">
              <w:marLeft w:val="0"/>
              <w:marRight w:val="0"/>
              <w:marTop w:val="0"/>
              <w:marBottom w:val="0"/>
              <w:divBdr>
                <w:top w:val="none" w:sz="0" w:space="0" w:color="auto"/>
                <w:left w:val="none" w:sz="0" w:space="0" w:color="auto"/>
                <w:bottom w:val="none" w:sz="0" w:space="0" w:color="auto"/>
                <w:right w:val="none" w:sz="0" w:space="0" w:color="auto"/>
              </w:divBdr>
            </w:div>
            <w:div w:id="297564743">
              <w:marLeft w:val="0"/>
              <w:marRight w:val="0"/>
              <w:marTop w:val="0"/>
              <w:marBottom w:val="0"/>
              <w:divBdr>
                <w:top w:val="none" w:sz="0" w:space="0" w:color="auto"/>
                <w:left w:val="none" w:sz="0" w:space="0" w:color="auto"/>
                <w:bottom w:val="none" w:sz="0" w:space="0" w:color="auto"/>
                <w:right w:val="none" w:sz="0" w:space="0" w:color="auto"/>
              </w:divBdr>
            </w:div>
            <w:div w:id="299462721">
              <w:marLeft w:val="0"/>
              <w:marRight w:val="0"/>
              <w:marTop w:val="0"/>
              <w:marBottom w:val="0"/>
              <w:divBdr>
                <w:top w:val="none" w:sz="0" w:space="0" w:color="auto"/>
                <w:left w:val="none" w:sz="0" w:space="0" w:color="auto"/>
                <w:bottom w:val="none" w:sz="0" w:space="0" w:color="auto"/>
                <w:right w:val="none" w:sz="0" w:space="0" w:color="auto"/>
              </w:divBdr>
            </w:div>
            <w:div w:id="300502999">
              <w:marLeft w:val="0"/>
              <w:marRight w:val="0"/>
              <w:marTop w:val="0"/>
              <w:marBottom w:val="0"/>
              <w:divBdr>
                <w:top w:val="none" w:sz="0" w:space="0" w:color="auto"/>
                <w:left w:val="none" w:sz="0" w:space="0" w:color="auto"/>
                <w:bottom w:val="none" w:sz="0" w:space="0" w:color="auto"/>
                <w:right w:val="none" w:sz="0" w:space="0" w:color="auto"/>
              </w:divBdr>
            </w:div>
            <w:div w:id="335160529">
              <w:marLeft w:val="0"/>
              <w:marRight w:val="0"/>
              <w:marTop w:val="0"/>
              <w:marBottom w:val="0"/>
              <w:divBdr>
                <w:top w:val="none" w:sz="0" w:space="0" w:color="auto"/>
                <w:left w:val="none" w:sz="0" w:space="0" w:color="auto"/>
                <w:bottom w:val="none" w:sz="0" w:space="0" w:color="auto"/>
                <w:right w:val="none" w:sz="0" w:space="0" w:color="auto"/>
              </w:divBdr>
            </w:div>
            <w:div w:id="338655672">
              <w:marLeft w:val="0"/>
              <w:marRight w:val="0"/>
              <w:marTop w:val="0"/>
              <w:marBottom w:val="0"/>
              <w:divBdr>
                <w:top w:val="none" w:sz="0" w:space="0" w:color="auto"/>
                <w:left w:val="none" w:sz="0" w:space="0" w:color="auto"/>
                <w:bottom w:val="none" w:sz="0" w:space="0" w:color="auto"/>
                <w:right w:val="none" w:sz="0" w:space="0" w:color="auto"/>
              </w:divBdr>
            </w:div>
            <w:div w:id="343214989">
              <w:marLeft w:val="0"/>
              <w:marRight w:val="0"/>
              <w:marTop w:val="0"/>
              <w:marBottom w:val="0"/>
              <w:divBdr>
                <w:top w:val="none" w:sz="0" w:space="0" w:color="auto"/>
                <w:left w:val="none" w:sz="0" w:space="0" w:color="auto"/>
                <w:bottom w:val="none" w:sz="0" w:space="0" w:color="auto"/>
                <w:right w:val="none" w:sz="0" w:space="0" w:color="auto"/>
              </w:divBdr>
            </w:div>
            <w:div w:id="351420468">
              <w:marLeft w:val="0"/>
              <w:marRight w:val="0"/>
              <w:marTop w:val="0"/>
              <w:marBottom w:val="0"/>
              <w:divBdr>
                <w:top w:val="none" w:sz="0" w:space="0" w:color="auto"/>
                <w:left w:val="none" w:sz="0" w:space="0" w:color="auto"/>
                <w:bottom w:val="none" w:sz="0" w:space="0" w:color="auto"/>
                <w:right w:val="none" w:sz="0" w:space="0" w:color="auto"/>
              </w:divBdr>
            </w:div>
            <w:div w:id="398136581">
              <w:marLeft w:val="0"/>
              <w:marRight w:val="0"/>
              <w:marTop w:val="0"/>
              <w:marBottom w:val="0"/>
              <w:divBdr>
                <w:top w:val="none" w:sz="0" w:space="0" w:color="auto"/>
                <w:left w:val="none" w:sz="0" w:space="0" w:color="auto"/>
                <w:bottom w:val="none" w:sz="0" w:space="0" w:color="auto"/>
                <w:right w:val="none" w:sz="0" w:space="0" w:color="auto"/>
              </w:divBdr>
            </w:div>
            <w:div w:id="414471724">
              <w:marLeft w:val="0"/>
              <w:marRight w:val="0"/>
              <w:marTop w:val="0"/>
              <w:marBottom w:val="0"/>
              <w:divBdr>
                <w:top w:val="none" w:sz="0" w:space="0" w:color="auto"/>
                <w:left w:val="none" w:sz="0" w:space="0" w:color="auto"/>
                <w:bottom w:val="none" w:sz="0" w:space="0" w:color="auto"/>
                <w:right w:val="none" w:sz="0" w:space="0" w:color="auto"/>
              </w:divBdr>
            </w:div>
            <w:div w:id="424495665">
              <w:marLeft w:val="0"/>
              <w:marRight w:val="0"/>
              <w:marTop w:val="0"/>
              <w:marBottom w:val="0"/>
              <w:divBdr>
                <w:top w:val="none" w:sz="0" w:space="0" w:color="auto"/>
                <w:left w:val="none" w:sz="0" w:space="0" w:color="auto"/>
                <w:bottom w:val="none" w:sz="0" w:space="0" w:color="auto"/>
                <w:right w:val="none" w:sz="0" w:space="0" w:color="auto"/>
              </w:divBdr>
            </w:div>
            <w:div w:id="435757890">
              <w:marLeft w:val="0"/>
              <w:marRight w:val="0"/>
              <w:marTop w:val="0"/>
              <w:marBottom w:val="0"/>
              <w:divBdr>
                <w:top w:val="none" w:sz="0" w:space="0" w:color="auto"/>
                <w:left w:val="none" w:sz="0" w:space="0" w:color="auto"/>
                <w:bottom w:val="none" w:sz="0" w:space="0" w:color="auto"/>
                <w:right w:val="none" w:sz="0" w:space="0" w:color="auto"/>
              </w:divBdr>
            </w:div>
            <w:div w:id="437335681">
              <w:marLeft w:val="0"/>
              <w:marRight w:val="0"/>
              <w:marTop w:val="0"/>
              <w:marBottom w:val="0"/>
              <w:divBdr>
                <w:top w:val="none" w:sz="0" w:space="0" w:color="auto"/>
                <w:left w:val="none" w:sz="0" w:space="0" w:color="auto"/>
                <w:bottom w:val="none" w:sz="0" w:space="0" w:color="auto"/>
                <w:right w:val="none" w:sz="0" w:space="0" w:color="auto"/>
              </w:divBdr>
            </w:div>
            <w:div w:id="444035705">
              <w:marLeft w:val="0"/>
              <w:marRight w:val="0"/>
              <w:marTop w:val="0"/>
              <w:marBottom w:val="0"/>
              <w:divBdr>
                <w:top w:val="none" w:sz="0" w:space="0" w:color="auto"/>
                <w:left w:val="none" w:sz="0" w:space="0" w:color="auto"/>
                <w:bottom w:val="none" w:sz="0" w:space="0" w:color="auto"/>
                <w:right w:val="none" w:sz="0" w:space="0" w:color="auto"/>
              </w:divBdr>
            </w:div>
            <w:div w:id="444888469">
              <w:marLeft w:val="0"/>
              <w:marRight w:val="0"/>
              <w:marTop w:val="0"/>
              <w:marBottom w:val="0"/>
              <w:divBdr>
                <w:top w:val="none" w:sz="0" w:space="0" w:color="auto"/>
                <w:left w:val="none" w:sz="0" w:space="0" w:color="auto"/>
                <w:bottom w:val="none" w:sz="0" w:space="0" w:color="auto"/>
                <w:right w:val="none" w:sz="0" w:space="0" w:color="auto"/>
              </w:divBdr>
            </w:div>
            <w:div w:id="446194322">
              <w:marLeft w:val="0"/>
              <w:marRight w:val="0"/>
              <w:marTop w:val="0"/>
              <w:marBottom w:val="0"/>
              <w:divBdr>
                <w:top w:val="none" w:sz="0" w:space="0" w:color="auto"/>
                <w:left w:val="none" w:sz="0" w:space="0" w:color="auto"/>
                <w:bottom w:val="none" w:sz="0" w:space="0" w:color="auto"/>
                <w:right w:val="none" w:sz="0" w:space="0" w:color="auto"/>
              </w:divBdr>
            </w:div>
            <w:div w:id="519779206">
              <w:marLeft w:val="0"/>
              <w:marRight w:val="0"/>
              <w:marTop w:val="0"/>
              <w:marBottom w:val="0"/>
              <w:divBdr>
                <w:top w:val="none" w:sz="0" w:space="0" w:color="auto"/>
                <w:left w:val="none" w:sz="0" w:space="0" w:color="auto"/>
                <w:bottom w:val="none" w:sz="0" w:space="0" w:color="auto"/>
                <w:right w:val="none" w:sz="0" w:space="0" w:color="auto"/>
              </w:divBdr>
            </w:div>
            <w:div w:id="546529250">
              <w:marLeft w:val="0"/>
              <w:marRight w:val="0"/>
              <w:marTop w:val="0"/>
              <w:marBottom w:val="0"/>
              <w:divBdr>
                <w:top w:val="none" w:sz="0" w:space="0" w:color="auto"/>
                <w:left w:val="none" w:sz="0" w:space="0" w:color="auto"/>
                <w:bottom w:val="none" w:sz="0" w:space="0" w:color="auto"/>
                <w:right w:val="none" w:sz="0" w:space="0" w:color="auto"/>
              </w:divBdr>
            </w:div>
            <w:div w:id="549847388">
              <w:marLeft w:val="0"/>
              <w:marRight w:val="0"/>
              <w:marTop w:val="0"/>
              <w:marBottom w:val="0"/>
              <w:divBdr>
                <w:top w:val="none" w:sz="0" w:space="0" w:color="auto"/>
                <w:left w:val="none" w:sz="0" w:space="0" w:color="auto"/>
                <w:bottom w:val="none" w:sz="0" w:space="0" w:color="auto"/>
                <w:right w:val="none" w:sz="0" w:space="0" w:color="auto"/>
              </w:divBdr>
            </w:div>
            <w:div w:id="553081857">
              <w:marLeft w:val="0"/>
              <w:marRight w:val="0"/>
              <w:marTop w:val="0"/>
              <w:marBottom w:val="0"/>
              <w:divBdr>
                <w:top w:val="none" w:sz="0" w:space="0" w:color="auto"/>
                <w:left w:val="none" w:sz="0" w:space="0" w:color="auto"/>
                <w:bottom w:val="none" w:sz="0" w:space="0" w:color="auto"/>
                <w:right w:val="none" w:sz="0" w:space="0" w:color="auto"/>
              </w:divBdr>
            </w:div>
            <w:div w:id="555438763">
              <w:marLeft w:val="0"/>
              <w:marRight w:val="0"/>
              <w:marTop w:val="0"/>
              <w:marBottom w:val="0"/>
              <w:divBdr>
                <w:top w:val="none" w:sz="0" w:space="0" w:color="auto"/>
                <w:left w:val="none" w:sz="0" w:space="0" w:color="auto"/>
                <w:bottom w:val="none" w:sz="0" w:space="0" w:color="auto"/>
                <w:right w:val="none" w:sz="0" w:space="0" w:color="auto"/>
              </w:divBdr>
            </w:div>
            <w:div w:id="570195806">
              <w:marLeft w:val="0"/>
              <w:marRight w:val="0"/>
              <w:marTop w:val="0"/>
              <w:marBottom w:val="0"/>
              <w:divBdr>
                <w:top w:val="none" w:sz="0" w:space="0" w:color="auto"/>
                <w:left w:val="none" w:sz="0" w:space="0" w:color="auto"/>
                <w:bottom w:val="none" w:sz="0" w:space="0" w:color="auto"/>
                <w:right w:val="none" w:sz="0" w:space="0" w:color="auto"/>
              </w:divBdr>
            </w:div>
            <w:div w:id="574434700">
              <w:marLeft w:val="0"/>
              <w:marRight w:val="0"/>
              <w:marTop w:val="0"/>
              <w:marBottom w:val="0"/>
              <w:divBdr>
                <w:top w:val="none" w:sz="0" w:space="0" w:color="auto"/>
                <w:left w:val="none" w:sz="0" w:space="0" w:color="auto"/>
                <w:bottom w:val="none" w:sz="0" w:space="0" w:color="auto"/>
                <w:right w:val="none" w:sz="0" w:space="0" w:color="auto"/>
              </w:divBdr>
            </w:div>
            <w:div w:id="576551898">
              <w:marLeft w:val="0"/>
              <w:marRight w:val="0"/>
              <w:marTop w:val="0"/>
              <w:marBottom w:val="0"/>
              <w:divBdr>
                <w:top w:val="none" w:sz="0" w:space="0" w:color="auto"/>
                <w:left w:val="none" w:sz="0" w:space="0" w:color="auto"/>
                <w:bottom w:val="none" w:sz="0" w:space="0" w:color="auto"/>
                <w:right w:val="none" w:sz="0" w:space="0" w:color="auto"/>
              </w:divBdr>
            </w:div>
            <w:div w:id="585648429">
              <w:marLeft w:val="0"/>
              <w:marRight w:val="0"/>
              <w:marTop w:val="0"/>
              <w:marBottom w:val="0"/>
              <w:divBdr>
                <w:top w:val="none" w:sz="0" w:space="0" w:color="auto"/>
                <w:left w:val="none" w:sz="0" w:space="0" w:color="auto"/>
                <w:bottom w:val="none" w:sz="0" w:space="0" w:color="auto"/>
                <w:right w:val="none" w:sz="0" w:space="0" w:color="auto"/>
              </w:divBdr>
            </w:div>
            <w:div w:id="620378934">
              <w:marLeft w:val="0"/>
              <w:marRight w:val="0"/>
              <w:marTop w:val="0"/>
              <w:marBottom w:val="0"/>
              <w:divBdr>
                <w:top w:val="none" w:sz="0" w:space="0" w:color="auto"/>
                <w:left w:val="none" w:sz="0" w:space="0" w:color="auto"/>
                <w:bottom w:val="none" w:sz="0" w:space="0" w:color="auto"/>
                <w:right w:val="none" w:sz="0" w:space="0" w:color="auto"/>
              </w:divBdr>
            </w:div>
            <w:div w:id="642153026">
              <w:marLeft w:val="0"/>
              <w:marRight w:val="0"/>
              <w:marTop w:val="0"/>
              <w:marBottom w:val="0"/>
              <w:divBdr>
                <w:top w:val="none" w:sz="0" w:space="0" w:color="auto"/>
                <w:left w:val="none" w:sz="0" w:space="0" w:color="auto"/>
                <w:bottom w:val="none" w:sz="0" w:space="0" w:color="auto"/>
                <w:right w:val="none" w:sz="0" w:space="0" w:color="auto"/>
              </w:divBdr>
            </w:div>
            <w:div w:id="659694008">
              <w:marLeft w:val="0"/>
              <w:marRight w:val="0"/>
              <w:marTop w:val="0"/>
              <w:marBottom w:val="0"/>
              <w:divBdr>
                <w:top w:val="none" w:sz="0" w:space="0" w:color="auto"/>
                <w:left w:val="none" w:sz="0" w:space="0" w:color="auto"/>
                <w:bottom w:val="none" w:sz="0" w:space="0" w:color="auto"/>
                <w:right w:val="none" w:sz="0" w:space="0" w:color="auto"/>
              </w:divBdr>
            </w:div>
            <w:div w:id="670643618">
              <w:marLeft w:val="0"/>
              <w:marRight w:val="0"/>
              <w:marTop w:val="0"/>
              <w:marBottom w:val="0"/>
              <w:divBdr>
                <w:top w:val="none" w:sz="0" w:space="0" w:color="auto"/>
                <w:left w:val="none" w:sz="0" w:space="0" w:color="auto"/>
                <w:bottom w:val="none" w:sz="0" w:space="0" w:color="auto"/>
                <w:right w:val="none" w:sz="0" w:space="0" w:color="auto"/>
              </w:divBdr>
            </w:div>
            <w:div w:id="696586544">
              <w:marLeft w:val="0"/>
              <w:marRight w:val="0"/>
              <w:marTop w:val="0"/>
              <w:marBottom w:val="0"/>
              <w:divBdr>
                <w:top w:val="none" w:sz="0" w:space="0" w:color="auto"/>
                <w:left w:val="none" w:sz="0" w:space="0" w:color="auto"/>
                <w:bottom w:val="none" w:sz="0" w:space="0" w:color="auto"/>
                <w:right w:val="none" w:sz="0" w:space="0" w:color="auto"/>
              </w:divBdr>
            </w:div>
            <w:div w:id="703677630">
              <w:marLeft w:val="0"/>
              <w:marRight w:val="0"/>
              <w:marTop w:val="0"/>
              <w:marBottom w:val="0"/>
              <w:divBdr>
                <w:top w:val="none" w:sz="0" w:space="0" w:color="auto"/>
                <w:left w:val="none" w:sz="0" w:space="0" w:color="auto"/>
                <w:bottom w:val="none" w:sz="0" w:space="0" w:color="auto"/>
                <w:right w:val="none" w:sz="0" w:space="0" w:color="auto"/>
              </w:divBdr>
            </w:div>
            <w:div w:id="731464377">
              <w:marLeft w:val="0"/>
              <w:marRight w:val="0"/>
              <w:marTop w:val="0"/>
              <w:marBottom w:val="0"/>
              <w:divBdr>
                <w:top w:val="none" w:sz="0" w:space="0" w:color="auto"/>
                <w:left w:val="none" w:sz="0" w:space="0" w:color="auto"/>
                <w:bottom w:val="none" w:sz="0" w:space="0" w:color="auto"/>
                <w:right w:val="none" w:sz="0" w:space="0" w:color="auto"/>
              </w:divBdr>
            </w:div>
            <w:div w:id="747196333">
              <w:marLeft w:val="0"/>
              <w:marRight w:val="0"/>
              <w:marTop w:val="0"/>
              <w:marBottom w:val="0"/>
              <w:divBdr>
                <w:top w:val="none" w:sz="0" w:space="0" w:color="auto"/>
                <w:left w:val="none" w:sz="0" w:space="0" w:color="auto"/>
                <w:bottom w:val="none" w:sz="0" w:space="0" w:color="auto"/>
                <w:right w:val="none" w:sz="0" w:space="0" w:color="auto"/>
              </w:divBdr>
            </w:div>
            <w:div w:id="763185927">
              <w:marLeft w:val="0"/>
              <w:marRight w:val="0"/>
              <w:marTop w:val="0"/>
              <w:marBottom w:val="0"/>
              <w:divBdr>
                <w:top w:val="none" w:sz="0" w:space="0" w:color="auto"/>
                <w:left w:val="none" w:sz="0" w:space="0" w:color="auto"/>
                <w:bottom w:val="none" w:sz="0" w:space="0" w:color="auto"/>
                <w:right w:val="none" w:sz="0" w:space="0" w:color="auto"/>
              </w:divBdr>
            </w:div>
            <w:div w:id="782041145">
              <w:marLeft w:val="0"/>
              <w:marRight w:val="0"/>
              <w:marTop w:val="0"/>
              <w:marBottom w:val="0"/>
              <w:divBdr>
                <w:top w:val="none" w:sz="0" w:space="0" w:color="auto"/>
                <w:left w:val="none" w:sz="0" w:space="0" w:color="auto"/>
                <w:bottom w:val="none" w:sz="0" w:space="0" w:color="auto"/>
                <w:right w:val="none" w:sz="0" w:space="0" w:color="auto"/>
              </w:divBdr>
            </w:div>
            <w:div w:id="791050594">
              <w:marLeft w:val="0"/>
              <w:marRight w:val="0"/>
              <w:marTop w:val="0"/>
              <w:marBottom w:val="0"/>
              <w:divBdr>
                <w:top w:val="none" w:sz="0" w:space="0" w:color="auto"/>
                <w:left w:val="none" w:sz="0" w:space="0" w:color="auto"/>
                <w:bottom w:val="none" w:sz="0" w:space="0" w:color="auto"/>
                <w:right w:val="none" w:sz="0" w:space="0" w:color="auto"/>
              </w:divBdr>
            </w:div>
            <w:div w:id="824781686">
              <w:marLeft w:val="0"/>
              <w:marRight w:val="0"/>
              <w:marTop w:val="0"/>
              <w:marBottom w:val="0"/>
              <w:divBdr>
                <w:top w:val="none" w:sz="0" w:space="0" w:color="auto"/>
                <w:left w:val="none" w:sz="0" w:space="0" w:color="auto"/>
                <w:bottom w:val="none" w:sz="0" w:space="0" w:color="auto"/>
                <w:right w:val="none" w:sz="0" w:space="0" w:color="auto"/>
              </w:divBdr>
            </w:div>
            <w:div w:id="838083531">
              <w:marLeft w:val="0"/>
              <w:marRight w:val="0"/>
              <w:marTop w:val="0"/>
              <w:marBottom w:val="0"/>
              <w:divBdr>
                <w:top w:val="none" w:sz="0" w:space="0" w:color="auto"/>
                <w:left w:val="none" w:sz="0" w:space="0" w:color="auto"/>
                <w:bottom w:val="none" w:sz="0" w:space="0" w:color="auto"/>
                <w:right w:val="none" w:sz="0" w:space="0" w:color="auto"/>
              </w:divBdr>
            </w:div>
            <w:div w:id="844172016">
              <w:marLeft w:val="0"/>
              <w:marRight w:val="0"/>
              <w:marTop w:val="0"/>
              <w:marBottom w:val="0"/>
              <w:divBdr>
                <w:top w:val="none" w:sz="0" w:space="0" w:color="auto"/>
                <w:left w:val="none" w:sz="0" w:space="0" w:color="auto"/>
                <w:bottom w:val="none" w:sz="0" w:space="0" w:color="auto"/>
                <w:right w:val="none" w:sz="0" w:space="0" w:color="auto"/>
              </w:divBdr>
            </w:div>
            <w:div w:id="844981385">
              <w:marLeft w:val="0"/>
              <w:marRight w:val="0"/>
              <w:marTop w:val="0"/>
              <w:marBottom w:val="0"/>
              <w:divBdr>
                <w:top w:val="none" w:sz="0" w:space="0" w:color="auto"/>
                <w:left w:val="none" w:sz="0" w:space="0" w:color="auto"/>
                <w:bottom w:val="none" w:sz="0" w:space="0" w:color="auto"/>
                <w:right w:val="none" w:sz="0" w:space="0" w:color="auto"/>
              </w:divBdr>
            </w:div>
            <w:div w:id="863060379">
              <w:marLeft w:val="0"/>
              <w:marRight w:val="0"/>
              <w:marTop w:val="0"/>
              <w:marBottom w:val="0"/>
              <w:divBdr>
                <w:top w:val="none" w:sz="0" w:space="0" w:color="auto"/>
                <w:left w:val="none" w:sz="0" w:space="0" w:color="auto"/>
                <w:bottom w:val="none" w:sz="0" w:space="0" w:color="auto"/>
                <w:right w:val="none" w:sz="0" w:space="0" w:color="auto"/>
              </w:divBdr>
            </w:div>
            <w:div w:id="911083480">
              <w:marLeft w:val="0"/>
              <w:marRight w:val="0"/>
              <w:marTop w:val="0"/>
              <w:marBottom w:val="0"/>
              <w:divBdr>
                <w:top w:val="none" w:sz="0" w:space="0" w:color="auto"/>
                <w:left w:val="none" w:sz="0" w:space="0" w:color="auto"/>
                <w:bottom w:val="none" w:sz="0" w:space="0" w:color="auto"/>
                <w:right w:val="none" w:sz="0" w:space="0" w:color="auto"/>
              </w:divBdr>
            </w:div>
            <w:div w:id="915090191">
              <w:marLeft w:val="0"/>
              <w:marRight w:val="0"/>
              <w:marTop w:val="0"/>
              <w:marBottom w:val="0"/>
              <w:divBdr>
                <w:top w:val="none" w:sz="0" w:space="0" w:color="auto"/>
                <w:left w:val="none" w:sz="0" w:space="0" w:color="auto"/>
                <w:bottom w:val="none" w:sz="0" w:space="0" w:color="auto"/>
                <w:right w:val="none" w:sz="0" w:space="0" w:color="auto"/>
              </w:divBdr>
            </w:div>
            <w:div w:id="962418970">
              <w:marLeft w:val="0"/>
              <w:marRight w:val="0"/>
              <w:marTop w:val="0"/>
              <w:marBottom w:val="0"/>
              <w:divBdr>
                <w:top w:val="none" w:sz="0" w:space="0" w:color="auto"/>
                <w:left w:val="none" w:sz="0" w:space="0" w:color="auto"/>
                <w:bottom w:val="none" w:sz="0" w:space="0" w:color="auto"/>
                <w:right w:val="none" w:sz="0" w:space="0" w:color="auto"/>
              </w:divBdr>
            </w:div>
            <w:div w:id="969827213">
              <w:marLeft w:val="0"/>
              <w:marRight w:val="0"/>
              <w:marTop w:val="0"/>
              <w:marBottom w:val="0"/>
              <w:divBdr>
                <w:top w:val="none" w:sz="0" w:space="0" w:color="auto"/>
                <w:left w:val="none" w:sz="0" w:space="0" w:color="auto"/>
                <w:bottom w:val="none" w:sz="0" w:space="0" w:color="auto"/>
                <w:right w:val="none" w:sz="0" w:space="0" w:color="auto"/>
              </w:divBdr>
            </w:div>
            <w:div w:id="994801158">
              <w:marLeft w:val="0"/>
              <w:marRight w:val="0"/>
              <w:marTop w:val="0"/>
              <w:marBottom w:val="0"/>
              <w:divBdr>
                <w:top w:val="none" w:sz="0" w:space="0" w:color="auto"/>
                <w:left w:val="none" w:sz="0" w:space="0" w:color="auto"/>
                <w:bottom w:val="none" w:sz="0" w:space="0" w:color="auto"/>
                <w:right w:val="none" w:sz="0" w:space="0" w:color="auto"/>
              </w:divBdr>
            </w:div>
            <w:div w:id="997810378">
              <w:marLeft w:val="0"/>
              <w:marRight w:val="0"/>
              <w:marTop w:val="0"/>
              <w:marBottom w:val="0"/>
              <w:divBdr>
                <w:top w:val="none" w:sz="0" w:space="0" w:color="auto"/>
                <w:left w:val="none" w:sz="0" w:space="0" w:color="auto"/>
                <w:bottom w:val="none" w:sz="0" w:space="0" w:color="auto"/>
                <w:right w:val="none" w:sz="0" w:space="0" w:color="auto"/>
              </w:divBdr>
            </w:div>
            <w:div w:id="1002512375">
              <w:marLeft w:val="0"/>
              <w:marRight w:val="0"/>
              <w:marTop w:val="0"/>
              <w:marBottom w:val="0"/>
              <w:divBdr>
                <w:top w:val="none" w:sz="0" w:space="0" w:color="auto"/>
                <w:left w:val="none" w:sz="0" w:space="0" w:color="auto"/>
                <w:bottom w:val="none" w:sz="0" w:space="0" w:color="auto"/>
                <w:right w:val="none" w:sz="0" w:space="0" w:color="auto"/>
              </w:divBdr>
            </w:div>
            <w:div w:id="1018114866">
              <w:marLeft w:val="0"/>
              <w:marRight w:val="0"/>
              <w:marTop w:val="0"/>
              <w:marBottom w:val="0"/>
              <w:divBdr>
                <w:top w:val="none" w:sz="0" w:space="0" w:color="auto"/>
                <w:left w:val="none" w:sz="0" w:space="0" w:color="auto"/>
                <w:bottom w:val="none" w:sz="0" w:space="0" w:color="auto"/>
                <w:right w:val="none" w:sz="0" w:space="0" w:color="auto"/>
              </w:divBdr>
            </w:div>
            <w:div w:id="1050960872">
              <w:marLeft w:val="0"/>
              <w:marRight w:val="0"/>
              <w:marTop w:val="0"/>
              <w:marBottom w:val="0"/>
              <w:divBdr>
                <w:top w:val="none" w:sz="0" w:space="0" w:color="auto"/>
                <w:left w:val="none" w:sz="0" w:space="0" w:color="auto"/>
                <w:bottom w:val="none" w:sz="0" w:space="0" w:color="auto"/>
                <w:right w:val="none" w:sz="0" w:space="0" w:color="auto"/>
              </w:divBdr>
            </w:div>
            <w:div w:id="1120418534">
              <w:marLeft w:val="0"/>
              <w:marRight w:val="0"/>
              <w:marTop w:val="0"/>
              <w:marBottom w:val="0"/>
              <w:divBdr>
                <w:top w:val="none" w:sz="0" w:space="0" w:color="auto"/>
                <w:left w:val="none" w:sz="0" w:space="0" w:color="auto"/>
                <w:bottom w:val="none" w:sz="0" w:space="0" w:color="auto"/>
                <w:right w:val="none" w:sz="0" w:space="0" w:color="auto"/>
              </w:divBdr>
            </w:div>
            <w:div w:id="1130394546">
              <w:marLeft w:val="0"/>
              <w:marRight w:val="0"/>
              <w:marTop w:val="0"/>
              <w:marBottom w:val="0"/>
              <w:divBdr>
                <w:top w:val="none" w:sz="0" w:space="0" w:color="auto"/>
                <w:left w:val="none" w:sz="0" w:space="0" w:color="auto"/>
                <w:bottom w:val="none" w:sz="0" w:space="0" w:color="auto"/>
                <w:right w:val="none" w:sz="0" w:space="0" w:color="auto"/>
              </w:divBdr>
            </w:div>
            <w:div w:id="1138642877">
              <w:marLeft w:val="0"/>
              <w:marRight w:val="0"/>
              <w:marTop w:val="0"/>
              <w:marBottom w:val="0"/>
              <w:divBdr>
                <w:top w:val="none" w:sz="0" w:space="0" w:color="auto"/>
                <w:left w:val="none" w:sz="0" w:space="0" w:color="auto"/>
                <w:bottom w:val="none" w:sz="0" w:space="0" w:color="auto"/>
                <w:right w:val="none" w:sz="0" w:space="0" w:color="auto"/>
              </w:divBdr>
            </w:div>
            <w:div w:id="1149707105">
              <w:marLeft w:val="0"/>
              <w:marRight w:val="0"/>
              <w:marTop w:val="0"/>
              <w:marBottom w:val="0"/>
              <w:divBdr>
                <w:top w:val="none" w:sz="0" w:space="0" w:color="auto"/>
                <w:left w:val="none" w:sz="0" w:space="0" w:color="auto"/>
                <w:bottom w:val="none" w:sz="0" w:space="0" w:color="auto"/>
                <w:right w:val="none" w:sz="0" w:space="0" w:color="auto"/>
              </w:divBdr>
            </w:div>
            <w:div w:id="1163544097">
              <w:marLeft w:val="0"/>
              <w:marRight w:val="0"/>
              <w:marTop w:val="0"/>
              <w:marBottom w:val="0"/>
              <w:divBdr>
                <w:top w:val="none" w:sz="0" w:space="0" w:color="auto"/>
                <w:left w:val="none" w:sz="0" w:space="0" w:color="auto"/>
                <w:bottom w:val="none" w:sz="0" w:space="0" w:color="auto"/>
                <w:right w:val="none" w:sz="0" w:space="0" w:color="auto"/>
              </w:divBdr>
            </w:div>
            <w:div w:id="1192109359">
              <w:marLeft w:val="0"/>
              <w:marRight w:val="0"/>
              <w:marTop w:val="0"/>
              <w:marBottom w:val="0"/>
              <w:divBdr>
                <w:top w:val="none" w:sz="0" w:space="0" w:color="auto"/>
                <w:left w:val="none" w:sz="0" w:space="0" w:color="auto"/>
                <w:bottom w:val="none" w:sz="0" w:space="0" w:color="auto"/>
                <w:right w:val="none" w:sz="0" w:space="0" w:color="auto"/>
              </w:divBdr>
            </w:div>
            <w:div w:id="1202324687">
              <w:marLeft w:val="0"/>
              <w:marRight w:val="0"/>
              <w:marTop w:val="0"/>
              <w:marBottom w:val="0"/>
              <w:divBdr>
                <w:top w:val="none" w:sz="0" w:space="0" w:color="auto"/>
                <w:left w:val="none" w:sz="0" w:space="0" w:color="auto"/>
                <w:bottom w:val="none" w:sz="0" w:space="0" w:color="auto"/>
                <w:right w:val="none" w:sz="0" w:space="0" w:color="auto"/>
              </w:divBdr>
            </w:div>
            <w:div w:id="1243873913">
              <w:marLeft w:val="0"/>
              <w:marRight w:val="0"/>
              <w:marTop w:val="0"/>
              <w:marBottom w:val="0"/>
              <w:divBdr>
                <w:top w:val="none" w:sz="0" w:space="0" w:color="auto"/>
                <w:left w:val="none" w:sz="0" w:space="0" w:color="auto"/>
                <w:bottom w:val="none" w:sz="0" w:space="0" w:color="auto"/>
                <w:right w:val="none" w:sz="0" w:space="0" w:color="auto"/>
              </w:divBdr>
            </w:div>
            <w:div w:id="1259293936">
              <w:marLeft w:val="0"/>
              <w:marRight w:val="0"/>
              <w:marTop w:val="0"/>
              <w:marBottom w:val="0"/>
              <w:divBdr>
                <w:top w:val="none" w:sz="0" w:space="0" w:color="auto"/>
                <w:left w:val="none" w:sz="0" w:space="0" w:color="auto"/>
                <w:bottom w:val="none" w:sz="0" w:space="0" w:color="auto"/>
                <w:right w:val="none" w:sz="0" w:space="0" w:color="auto"/>
              </w:divBdr>
            </w:div>
            <w:div w:id="1290673106">
              <w:marLeft w:val="0"/>
              <w:marRight w:val="0"/>
              <w:marTop w:val="0"/>
              <w:marBottom w:val="0"/>
              <w:divBdr>
                <w:top w:val="none" w:sz="0" w:space="0" w:color="auto"/>
                <w:left w:val="none" w:sz="0" w:space="0" w:color="auto"/>
                <w:bottom w:val="none" w:sz="0" w:space="0" w:color="auto"/>
                <w:right w:val="none" w:sz="0" w:space="0" w:color="auto"/>
              </w:divBdr>
            </w:div>
            <w:div w:id="1320424198">
              <w:marLeft w:val="0"/>
              <w:marRight w:val="0"/>
              <w:marTop w:val="0"/>
              <w:marBottom w:val="0"/>
              <w:divBdr>
                <w:top w:val="none" w:sz="0" w:space="0" w:color="auto"/>
                <w:left w:val="none" w:sz="0" w:space="0" w:color="auto"/>
                <w:bottom w:val="none" w:sz="0" w:space="0" w:color="auto"/>
                <w:right w:val="none" w:sz="0" w:space="0" w:color="auto"/>
              </w:divBdr>
            </w:div>
            <w:div w:id="1327783566">
              <w:marLeft w:val="0"/>
              <w:marRight w:val="0"/>
              <w:marTop w:val="0"/>
              <w:marBottom w:val="0"/>
              <w:divBdr>
                <w:top w:val="none" w:sz="0" w:space="0" w:color="auto"/>
                <w:left w:val="none" w:sz="0" w:space="0" w:color="auto"/>
                <w:bottom w:val="none" w:sz="0" w:space="0" w:color="auto"/>
                <w:right w:val="none" w:sz="0" w:space="0" w:color="auto"/>
              </w:divBdr>
            </w:div>
            <w:div w:id="1370717660">
              <w:marLeft w:val="0"/>
              <w:marRight w:val="0"/>
              <w:marTop w:val="0"/>
              <w:marBottom w:val="0"/>
              <w:divBdr>
                <w:top w:val="none" w:sz="0" w:space="0" w:color="auto"/>
                <w:left w:val="none" w:sz="0" w:space="0" w:color="auto"/>
                <w:bottom w:val="none" w:sz="0" w:space="0" w:color="auto"/>
                <w:right w:val="none" w:sz="0" w:space="0" w:color="auto"/>
              </w:divBdr>
            </w:div>
            <w:div w:id="1378235632">
              <w:marLeft w:val="0"/>
              <w:marRight w:val="0"/>
              <w:marTop w:val="0"/>
              <w:marBottom w:val="0"/>
              <w:divBdr>
                <w:top w:val="none" w:sz="0" w:space="0" w:color="auto"/>
                <w:left w:val="none" w:sz="0" w:space="0" w:color="auto"/>
                <w:bottom w:val="none" w:sz="0" w:space="0" w:color="auto"/>
                <w:right w:val="none" w:sz="0" w:space="0" w:color="auto"/>
              </w:divBdr>
            </w:div>
            <w:div w:id="1410156708">
              <w:marLeft w:val="0"/>
              <w:marRight w:val="0"/>
              <w:marTop w:val="0"/>
              <w:marBottom w:val="0"/>
              <w:divBdr>
                <w:top w:val="none" w:sz="0" w:space="0" w:color="auto"/>
                <w:left w:val="none" w:sz="0" w:space="0" w:color="auto"/>
                <w:bottom w:val="none" w:sz="0" w:space="0" w:color="auto"/>
                <w:right w:val="none" w:sz="0" w:space="0" w:color="auto"/>
              </w:divBdr>
            </w:div>
            <w:div w:id="1411073971">
              <w:marLeft w:val="0"/>
              <w:marRight w:val="0"/>
              <w:marTop w:val="0"/>
              <w:marBottom w:val="0"/>
              <w:divBdr>
                <w:top w:val="none" w:sz="0" w:space="0" w:color="auto"/>
                <w:left w:val="none" w:sz="0" w:space="0" w:color="auto"/>
                <w:bottom w:val="none" w:sz="0" w:space="0" w:color="auto"/>
                <w:right w:val="none" w:sz="0" w:space="0" w:color="auto"/>
              </w:divBdr>
            </w:div>
            <w:div w:id="1413433233">
              <w:marLeft w:val="0"/>
              <w:marRight w:val="0"/>
              <w:marTop w:val="0"/>
              <w:marBottom w:val="0"/>
              <w:divBdr>
                <w:top w:val="none" w:sz="0" w:space="0" w:color="auto"/>
                <w:left w:val="none" w:sz="0" w:space="0" w:color="auto"/>
                <w:bottom w:val="none" w:sz="0" w:space="0" w:color="auto"/>
                <w:right w:val="none" w:sz="0" w:space="0" w:color="auto"/>
              </w:divBdr>
            </w:div>
            <w:div w:id="1427074669">
              <w:marLeft w:val="0"/>
              <w:marRight w:val="0"/>
              <w:marTop w:val="0"/>
              <w:marBottom w:val="0"/>
              <w:divBdr>
                <w:top w:val="none" w:sz="0" w:space="0" w:color="auto"/>
                <w:left w:val="none" w:sz="0" w:space="0" w:color="auto"/>
                <w:bottom w:val="none" w:sz="0" w:space="0" w:color="auto"/>
                <w:right w:val="none" w:sz="0" w:space="0" w:color="auto"/>
              </w:divBdr>
            </w:div>
            <w:div w:id="1453665793">
              <w:marLeft w:val="0"/>
              <w:marRight w:val="0"/>
              <w:marTop w:val="0"/>
              <w:marBottom w:val="0"/>
              <w:divBdr>
                <w:top w:val="none" w:sz="0" w:space="0" w:color="auto"/>
                <w:left w:val="none" w:sz="0" w:space="0" w:color="auto"/>
                <w:bottom w:val="none" w:sz="0" w:space="0" w:color="auto"/>
                <w:right w:val="none" w:sz="0" w:space="0" w:color="auto"/>
              </w:divBdr>
            </w:div>
            <w:div w:id="1470826644">
              <w:marLeft w:val="0"/>
              <w:marRight w:val="0"/>
              <w:marTop w:val="0"/>
              <w:marBottom w:val="0"/>
              <w:divBdr>
                <w:top w:val="none" w:sz="0" w:space="0" w:color="auto"/>
                <w:left w:val="none" w:sz="0" w:space="0" w:color="auto"/>
                <w:bottom w:val="none" w:sz="0" w:space="0" w:color="auto"/>
                <w:right w:val="none" w:sz="0" w:space="0" w:color="auto"/>
              </w:divBdr>
            </w:div>
            <w:div w:id="1504391350">
              <w:marLeft w:val="0"/>
              <w:marRight w:val="0"/>
              <w:marTop w:val="0"/>
              <w:marBottom w:val="0"/>
              <w:divBdr>
                <w:top w:val="none" w:sz="0" w:space="0" w:color="auto"/>
                <w:left w:val="none" w:sz="0" w:space="0" w:color="auto"/>
                <w:bottom w:val="none" w:sz="0" w:space="0" w:color="auto"/>
                <w:right w:val="none" w:sz="0" w:space="0" w:color="auto"/>
              </w:divBdr>
            </w:div>
            <w:div w:id="1522284196">
              <w:marLeft w:val="0"/>
              <w:marRight w:val="0"/>
              <w:marTop w:val="0"/>
              <w:marBottom w:val="0"/>
              <w:divBdr>
                <w:top w:val="none" w:sz="0" w:space="0" w:color="auto"/>
                <w:left w:val="none" w:sz="0" w:space="0" w:color="auto"/>
                <w:bottom w:val="none" w:sz="0" w:space="0" w:color="auto"/>
                <w:right w:val="none" w:sz="0" w:space="0" w:color="auto"/>
              </w:divBdr>
            </w:div>
            <w:div w:id="1525439223">
              <w:marLeft w:val="0"/>
              <w:marRight w:val="0"/>
              <w:marTop w:val="0"/>
              <w:marBottom w:val="0"/>
              <w:divBdr>
                <w:top w:val="none" w:sz="0" w:space="0" w:color="auto"/>
                <w:left w:val="none" w:sz="0" w:space="0" w:color="auto"/>
                <w:bottom w:val="none" w:sz="0" w:space="0" w:color="auto"/>
                <w:right w:val="none" w:sz="0" w:space="0" w:color="auto"/>
              </w:divBdr>
            </w:div>
            <w:div w:id="1534152142">
              <w:marLeft w:val="0"/>
              <w:marRight w:val="0"/>
              <w:marTop w:val="0"/>
              <w:marBottom w:val="0"/>
              <w:divBdr>
                <w:top w:val="none" w:sz="0" w:space="0" w:color="auto"/>
                <w:left w:val="none" w:sz="0" w:space="0" w:color="auto"/>
                <w:bottom w:val="none" w:sz="0" w:space="0" w:color="auto"/>
                <w:right w:val="none" w:sz="0" w:space="0" w:color="auto"/>
              </w:divBdr>
            </w:div>
            <w:div w:id="1545484167">
              <w:marLeft w:val="0"/>
              <w:marRight w:val="0"/>
              <w:marTop w:val="0"/>
              <w:marBottom w:val="0"/>
              <w:divBdr>
                <w:top w:val="none" w:sz="0" w:space="0" w:color="auto"/>
                <w:left w:val="none" w:sz="0" w:space="0" w:color="auto"/>
                <w:bottom w:val="none" w:sz="0" w:space="0" w:color="auto"/>
                <w:right w:val="none" w:sz="0" w:space="0" w:color="auto"/>
              </w:divBdr>
            </w:div>
            <w:div w:id="1548881191">
              <w:marLeft w:val="0"/>
              <w:marRight w:val="0"/>
              <w:marTop w:val="0"/>
              <w:marBottom w:val="0"/>
              <w:divBdr>
                <w:top w:val="none" w:sz="0" w:space="0" w:color="auto"/>
                <w:left w:val="none" w:sz="0" w:space="0" w:color="auto"/>
                <w:bottom w:val="none" w:sz="0" w:space="0" w:color="auto"/>
                <w:right w:val="none" w:sz="0" w:space="0" w:color="auto"/>
              </w:divBdr>
            </w:div>
            <w:div w:id="1557202954">
              <w:marLeft w:val="0"/>
              <w:marRight w:val="0"/>
              <w:marTop w:val="0"/>
              <w:marBottom w:val="0"/>
              <w:divBdr>
                <w:top w:val="none" w:sz="0" w:space="0" w:color="auto"/>
                <w:left w:val="none" w:sz="0" w:space="0" w:color="auto"/>
                <w:bottom w:val="none" w:sz="0" w:space="0" w:color="auto"/>
                <w:right w:val="none" w:sz="0" w:space="0" w:color="auto"/>
              </w:divBdr>
            </w:div>
            <w:div w:id="1575317176">
              <w:marLeft w:val="0"/>
              <w:marRight w:val="0"/>
              <w:marTop w:val="0"/>
              <w:marBottom w:val="0"/>
              <w:divBdr>
                <w:top w:val="none" w:sz="0" w:space="0" w:color="auto"/>
                <w:left w:val="none" w:sz="0" w:space="0" w:color="auto"/>
                <w:bottom w:val="none" w:sz="0" w:space="0" w:color="auto"/>
                <w:right w:val="none" w:sz="0" w:space="0" w:color="auto"/>
              </w:divBdr>
            </w:div>
            <w:div w:id="1590502930">
              <w:marLeft w:val="0"/>
              <w:marRight w:val="0"/>
              <w:marTop w:val="0"/>
              <w:marBottom w:val="0"/>
              <w:divBdr>
                <w:top w:val="none" w:sz="0" w:space="0" w:color="auto"/>
                <w:left w:val="none" w:sz="0" w:space="0" w:color="auto"/>
                <w:bottom w:val="none" w:sz="0" w:space="0" w:color="auto"/>
                <w:right w:val="none" w:sz="0" w:space="0" w:color="auto"/>
              </w:divBdr>
            </w:div>
            <w:div w:id="1606381871">
              <w:marLeft w:val="0"/>
              <w:marRight w:val="0"/>
              <w:marTop w:val="0"/>
              <w:marBottom w:val="0"/>
              <w:divBdr>
                <w:top w:val="none" w:sz="0" w:space="0" w:color="auto"/>
                <w:left w:val="none" w:sz="0" w:space="0" w:color="auto"/>
                <w:bottom w:val="none" w:sz="0" w:space="0" w:color="auto"/>
                <w:right w:val="none" w:sz="0" w:space="0" w:color="auto"/>
              </w:divBdr>
            </w:div>
            <w:div w:id="1647735176">
              <w:marLeft w:val="0"/>
              <w:marRight w:val="0"/>
              <w:marTop w:val="0"/>
              <w:marBottom w:val="0"/>
              <w:divBdr>
                <w:top w:val="none" w:sz="0" w:space="0" w:color="auto"/>
                <w:left w:val="none" w:sz="0" w:space="0" w:color="auto"/>
                <w:bottom w:val="none" w:sz="0" w:space="0" w:color="auto"/>
                <w:right w:val="none" w:sz="0" w:space="0" w:color="auto"/>
              </w:divBdr>
            </w:div>
            <w:div w:id="1651518858">
              <w:marLeft w:val="0"/>
              <w:marRight w:val="0"/>
              <w:marTop w:val="0"/>
              <w:marBottom w:val="0"/>
              <w:divBdr>
                <w:top w:val="none" w:sz="0" w:space="0" w:color="auto"/>
                <w:left w:val="none" w:sz="0" w:space="0" w:color="auto"/>
                <w:bottom w:val="none" w:sz="0" w:space="0" w:color="auto"/>
                <w:right w:val="none" w:sz="0" w:space="0" w:color="auto"/>
              </w:divBdr>
            </w:div>
            <w:div w:id="1667901768">
              <w:marLeft w:val="0"/>
              <w:marRight w:val="0"/>
              <w:marTop w:val="0"/>
              <w:marBottom w:val="0"/>
              <w:divBdr>
                <w:top w:val="none" w:sz="0" w:space="0" w:color="auto"/>
                <w:left w:val="none" w:sz="0" w:space="0" w:color="auto"/>
                <w:bottom w:val="none" w:sz="0" w:space="0" w:color="auto"/>
                <w:right w:val="none" w:sz="0" w:space="0" w:color="auto"/>
              </w:divBdr>
            </w:div>
            <w:div w:id="1669404391">
              <w:marLeft w:val="0"/>
              <w:marRight w:val="0"/>
              <w:marTop w:val="0"/>
              <w:marBottom w:val="0"/>
              <w:divBdr>
                <w:top w:val="none" w:sz="0" w:space="0" w:color="auto"/>
                <w:left w:val="none" w:sz="0" w:space="0" w:color="auto"/>
                <w:bottom w:val="none" w:sz="0" w:space="0" w:color="auto"/>
                <w:right w:val="none" w:sz="0" w:space="0" w:color="auto"/>
              </w:divBdr>
            </w:div>
            <w:div w:id="1677221730">
              <w:marLeft w:val="0"/>
              <w:marRight w:val="0"/>
              <w:marTop w:val="0"/>
              <w:marBottom w:val="0"/>
              <w:divBdr>
                <w:top w:val="none" w:sz="0" w:space="0" w:color="auto"/>
                <w:left w:val="none" w:sz="0" w:space="0" w:color="auto"/>
                <w:bottom w:val="none" w:sz="0" w:space="0" w:color="auto"/>
                <w:right w:val="none" w:sz="0" w:space="0" w:color="auto"/>
              </w:divBdr>
            </w:div>
            <w:div w:id="1708263551">
              <w:marLeft w:val="0"/>
              <w:marRight w:val="0"/>
              <w:marTop w:val="0"/>
              <w:marBottom w:val="0"/>
              <w:divBdr>
                <w:top w:val="none" w:sz="0" w:space="0" w:color="auto"/>
                <w:left w:val="none" w:sz="0" w:space="0" w:color="auto"/>
                <w:bottom w:val="none" w:sz="0" w:space="0" w:color="auto"/>
                <w:right w:val="none" w:sz="0" w:space="0" w:color="auto"/>
              </w:divBdr>
            </w:div>
            <w:div w:id="1746296749">
              <w:marLeft w:val="0"/>
              <w:marRight w:val="0"/>
              <w:marTop w:val="0"/>
              <w:marBottom w:val="0"/>
              <w:divBdr>
                <w:top w:val="none" w:sz="0" w:space="0" w:color="auto"/>
                <w:left w:val="none" w:sz="0" w:space="0" w:color="auto"/>
                <w:bottom w:val="none" w:sz="0" w:space="0" w:color="auto"/>
                <w:right w:val="none" w:sz="0" w:space="0" w:color="auto"/>
              </w:divBdr>
            </w:div>
            <w:div w:id="1747259064">
              <w:marLeft w:val="0"/>
              <w:marRight w:val="0"/>
              <w:marTop w:val="0"/>
              <w:marBottom w:val="0"/>
              <w:divBdr>
                <w:top w:val="none" w:sz="0" w:space="0" w:color="auto"/>
                <w:left w:val="none" w:sz="0" w:space="0" w:color="auto"/>
                <w:bottom w:val="none" w:sz="0" w:space="0" w:color="auto"/>
                <w:right w:val="none" w:sz="0" w:space="0" w:color="auto"/>
              </w:divBdr>
            </w:div>
            <w:div w:id="1769736176">
              <w:marLeft w:val="0"/>
              <w:marRight w:val="0"/>
              <w:marTop w:val="0"/>
              <w:marBottom w:val="0"/>
              <w:divBdr>
                <w:top w:val="none" w:sz="0" w:space="0" w:color="auto"/>
                <w:left w:val="none" w:sz="0" w:space="0" w:color="auto"/>
                <w:bottom w:val="none" w:sz="0" w:space="0" w:color="auto"/>
                <w:right w:val="none" w:sz="0" w:space="0" w:color="auto"/>
              </w:divBdr>
            </w:div>
            <w:div w:id="1774326816">
              <w:marLeft w:val="0"/>
              <w:marRight w:val="0"/>
              <w:marTop w:val="0"/>
              <w:marBottom w:val="0"/>
              <w:divBdr>
                <w:top w:val="none" w:sz="0" w:space="0" w:color="auto"/>
                <w:left w:val="none" w:sz="0" w:space="0" w:color="auto"/>
                <w:bottom w:val="none" w:sz="0" w:space="0" w:color="auto"/>
                <w:right w:val="none" w:sz="0" w:space="0" w:color="auto"/>
              </w:divBdr>
            </w:div>
            <w:div w:id="1806388744">
              <w:marLeft w:val="0"/>
              <w:marRight w:val="0"/>
              <w:marTop w:val="0"/>
              <w:marBottom w:val="0"/>
              <w:divBdr>
                <w:top w:val="none" w:sz="0" w:space="0" w:color="auto"/>
                <w:left w:val="none" w:sz="0" w:space="0" w:color="auto"/>
                <w:bottom w:val="none" w:sz="0" w:space="0" w:color="auto"/>
                <w:right w:val="none" w:sz="0" w:space="0" w:color="auto"/>
              </w:divBdr>
            </w:div>
            <w:div w:id="1845706148">
              <w:marLeft w:val="0"/>
              <w:marRight w:val="0"/>
              <w:marTop w:val="0"/>
              <w:marBottom w:val="0"/>
              <w:divBdr>
                <w:top w:val="none" w:sz="0" w:space="0" w:color="auto"/>
                <w:left w:val="none" w:sz="0" w:space="0" w:color="auto"/>
                <w:bottom w:val="none" w:sz="0" w:space="0" w:color="auto"/>
                <w:right w:val="none" w:sz="0" w:space="0" w:color="auto"/>
              </w:divBdr>
            </w:div>
            <w:div w:id="1854370409">
              <w:marLeft w:val="0"/>
              <w:marRight w:val="0"/>
              <w:marTop w:val="0"/>
              <w:marBottom w:val="0"/>
              <w:divBdr>
                <w:top w:val="none" w:sz="0" w:space="0" w:color="auto"/>
                <w:left w:val="none" w:sz="0" w:space="0" w:color="auto"/>
                <w:bottom w:val="none" w:sz="0" w:space="0" w:color="auto"/>
                <w:right w:val="none" w:sz="0" w:space="0" w:color="auto"/>
              </w:divBdr>
            </w:div>
            <w:div w:id="1885215778">
              <w:marLeft w:val="0"/>
              <w:marRight w:val="0"/>
              <w:marTop w:val="0"/>
              <w:marBottom w:val="0"/>
              <w:divBdr>
                <w:top w:val="none" w:sz="0" w:space="0" w:color="auto"/>
                <w:left w:val="none" w:sz="0" w:space="0" w:color="auto"/>
                <w:bottom w:val="none" w:sz="0" w:space="0" w:color="auto"/>
                <w:right w:val="none" w:sz="0" w:space="0" w:color="auto"/>
              </w:divBdr>
            </w:div>
            <w:div w:id="1939831091">
              <w:marLeft w:val="0"/>
              <w:marRight w:val="0"/>
              <w:marTop w:val="0"/>
              <w:marBottom w:val="0"/>
              <w:divBdr>
                <w:top w:val="none" w:sz="0" w:space="0" w:color="auto"/>
                <w:left w:val="none" w:sz="0" w:space="0" w:color="auto"/>
                <w:bottom w:val="none" w:sz="0" w:space="0" w:color="auto"/>
                <w:right w:val="none" w:sz="0" w:space="0" w:color="auto"/>
              </w:divBdr>
            </w:div>
            <w:div w:id="1949657100">
              <w:marLeft w:val="0"/>
              <w:marRight w:val="0"/>
              <w:marTop w:val="0"/>
              <w:marBottom w:val="0"/>
              <w:divBdr>
                <w:top w:val="none" w:sz="0" w:space="0" w:color="auto"/>
                <w:left w:val="none" w:sz="0" w:space="0" w:color="auto"/>
                <w:bottom w:val="none" w:sz="0" w:space="0" w:color="auto"/>
                <w:right w:val="none" w:sz="0" w:space="0" w:color="auto"/>
              </w:divBdr>
            </w:div>
            <w:div w:id="1969310267">
              <w:marLeft w:val="0"/>
              <w:marRight w:val="0"/>
              <w:marTop w:val="0"/>
              <w:marBottom w:val="0"/>
              <w:divBdr>
                <w:top w:val="none" w:sz="0" w:space="0" w:color="auto"/>
                <w:left w:val="none" w:sz="0" w:space="0" w:color="auto"/>
                <w:bottom w:val="none" w:sz="0" w:space="0" w:color="auto"/>
                <w:right w:val="none" w:sz="0" w:space="0" w:color="auto"/>
              </w:divBdr>
            </w:div>
            <w:div w:id="1972519011">
              <w:marLeft w:val="0"/>
              <w:marRight w:val="0"/>
              <w:marTop w:val="0"/>
              <w:marBottom w:val="0"/>
              <w:divBdr>
                <w:top w:val="none" w:sz="0" w:space="0" w:color="auto"/>
                <w:left w:val="none" w:sz="0" w:space="0" w:color="auto"/>
                <w:bottom w:val="none" w:sz="0" w:space="0" w:color="auto"/>
                <w:right w:val="none" w:sz="0" w:space="0" w:color="auto"/>
              </w:divBdr>
            </w:div>
            <w:div w:id="1988631872">
              <w:marLeft w:val="0"/>
              <w:marRight w:val="0"/>
              <w:marTop w:val="0"/>
              <w:marBottom w:val="0"/>
              <w:divBdr>
                <w:top w:val="none" w:sz="0" w:space="0" w:color="auto"/>
                <w:left w:val="none" w:sz="0" w:space="0" w:color="auto"/>
                <w:bottom w:val="none" w:sz="0" w:space="0" w:color="auto"/>
                <w:right w:val="none" w:sz="0" w:space="0" w:color="auto"/>
              </w:divBdr>
            </w:div>
            <w:div w:id="1990093997">
              <w:marLeft w:val="0"/>
              <w:marRight w:val="0"/>
              <w:marTop w:val="0"/>
              <w:marBottom w:val="0"/>
              <w:divBdr>
                <w:top w:val="none" w:sz="0" w:space="0" w:color="auto"/>
                <w:left w:val="none" w:sz="0" w:space="0" w:color="auto"/>
                <w:bottom w:val="none" w:sz="0" w:space="0" w:color="auto"/>
                <w:right w:val="none" w:sz="0" w:space="0" w:color="auto"/>
              </w:divBdr>
            </w:div>
            <w:div w:id="2050717085">
              <w:marLeft w:val="0"/>
              <w:marRight w:val="0"/>
              <w:marTop w:val="0"/>
              <w:marBottom w:val="0"/>
              <w:divBdr>
                <w:top w:val="none" w:sz="0" w:space="0" w:color="auto"/>
                <w:left w:val="none" w:sz="0" w:space="0" w:color="auto"/>
                <w:bottom w:val="none" w:sz="0" w:space="0" w:color="auto"/>
                <w:right w:val="none" w:sz="0" w:space="0" w:color="auto"/>
              </w:divBdr>
            </w:div>
            <w:div w:id="2054383682">
              <w:marLeft w:val="0"/>
              <w:marRight w:val="0"/>
              <w:marTop w:val="0"/>
              <w:marBottom w:val="0"/>
              <w:divBdr>
                <w:top w:val="none" w:sz="0" w:space="0" w:color="auto"/>
                <w:left w:val="none" w:sz="0" w:space="0" w:color="auto"/>
                <w:bottom w:val="none" w:sz="0" w:space="0" w:color="auto"/>
                <w:right w:val="none" w:sz="0" w:space="0" w:color="auto"/>
              </w:divBdr>
            </w:div>
            <w:div w:id="2100591626">
              <w:marLeft w:val="0"/>
              <w:marRight w:val="0"/>
              <w:marTop w:val="0"/>
              <w:marBottom w:val="0"/>
              <w:divBdr>
                <w:top w:val="none" w:sz="0" w:space="0" w:color="auto"/>
                <w:left w:val="none" w:sz="0" w:space="0" w:color="auto"/>
                <w:bottom w:val="none" w:sz="0" w:space="0" w:color="auto"/>
                <w:right w:val="none" w:sz="0" w:space="0" w:color="auto"/>
              </w:divBdr>
            </w:div>
            <w:div w:id="2104521900">
              <w:marLeft w:val="0"/>
              <w:marRight w:val="0"/>
              <w:marTop w:val="0"/>
              <w:marBottom w:val="0"/>
              <w:divBdr>
                <w:top w:val="none" w:sz="0" w:space="0" w:color="auto"/>
                <w:left w:val="none" w:sz="0" w:space="0" w:color="auto"/>
                <w:bottom w:val="none" w:sz="0" w:space="0" w:color="auto"/>
                <w:right w:val="none" w:sz="0" w:space="0" w:color="auto"/>
              </w:divBdr>
            </w:div>
            <w:div w:id="2106683976">
              <w:marLeft w:val="0"/>
              <w:marRight w:val="0"/>
              <w:marTop w:val="0"/>
              <w:marBottom w:val="0"/>
              <w:divBdr>
                <w:top w:val="none" w:sz="0" w:space="0" w:color="auto"/>
                <w:left w:val="none" w:sz="0" w:space="0" w:color="auto"/>
                <w:bottom w:val="none" w:sz="0" w:space="0" w:color="auto"/>
                <w:right w:val="none" w:sz="0" w:space="0" w:color="auto"/>
              </w:divBdr>
            </w:div>
            <w:div w:id="2122458418">
              <w:marLeft w:val="0"/>
              <w:marRight w:val="0"/>
              <w:marTop w:val="0"/>
              <w:marBottom w:val="0"/>
              <w:divBdr>
                <w:top w:val="none" w:sz="0" w:space="0" w:color="auto"/>
                <w:left w:val="none" w:sz="0" w:space="0" w:color="auto"/>
                <w:bottom w:val="none" w:sz="0" w:space="0" w:color="auto"/>
                <w:right w:val="none" w:sz="0" w:space="0" w:color="auto"/>
              </w:divBdr>
            </w:div>
            <w:div w:id="214191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685658">
      <w:bodyDiv w:val="1"/>
      <w:marLeft w:val="0"/>
      <w:marRight w:val="0"/>
      <w:marTop w:val="0"/>
      <w:marBottom w:val="0"/>
      <w:divBdr>
        <w:top w:val="none" w:sz="0" w:space="0" w:color="auto"/>
        <w:left w:val="none" w:sz="0" w:space="0" w:color="auto"/>
        <w:bottom w:val="none" w:sz="0" w:space="0" w:color="auto"/>
        <w:right w:val="none" w:sz="0" w:space="0" w:color="auto"/>
      </w:divBdr>
    </w:div>
    <w:div w:id="212889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68F9B-3ADB-4C46-855B-8ECBF000A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1549</Words>
  <Characters>9918</Characters>
  <Application>Microsoft Office Word</Application>
  <DocSecurity>0</DocSecurity>
  <Lines>82</Lines>
  <Paragraphs>22</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AGYSOFT</Company>
  <LinksUpToDate>false</LinksUpToDate>
  <CharactersWithSpaces>11445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ROUSSIERE Nadine</dc:creator>
  <cp:lastModifiedBy>JEAN-ETIENNE Caroline</cp:lastModifiedBy>
  <cp:revision>4</cp:revision>
  <cp:lastPrinted>2021-11-09T10:51:00Z</cp:lastPrinted>
  <dcterms:created xsi:type="dcterms:W3CDTF">2025-07-31T11:16:00Z</dcterms:created>
  <dcterms:modified xsi:type="dcterms:W3CDTF">2025-08-04T14:49:00Z</dcterms:modified>
</cp:coreProperties>
</file>